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D49D" w14:textId="77777777" w:rsidR="000900F6" w:rsidRPr="003F64EA" w:rsidRDefault="000900F6" w:rsidP="003F64EA">
      <w:pPr>
        <w:rPr>
          <w:ins w:id="0" w:author="Boaz" w:date="2013-12-12T13:17:00Z"/>
          <w:rFonts w:ascii="Gill Sans" w:hAnsi="Gill Sans" w:cs="Gill Sans"/>
        </w:rPr>
      </w:pPr>
    </w:p>
    <w:p w14:paraId="6881D179" w14:textId="429BB446" w:rsidR="0068042B" w:rsidRPr="003F64EA" w:rsidRDefault="00343095" w:rsidP="00343095">
      <w:pPr>
        <w:shd w:val="clear" w:color="auto" w:fill="FFFFFF"/>
        <w:spacing w:after="0" w:line="240" w:lineRule="auto"/>
        <w:jc w:val="center"/>
        <w:rPr>
          <w:rFonts w:ascii="Gill Sans" w:eastAsia="Times New Roman" w:hAnsi="Gill Sans" w:cs="Gill Sans"/>
          <w:b/>
          <w:bCs/>
          <w:color w:val="222222"/>
          <w:sz w:val="28"/>
          <w:szCs w:val="20"/>
        </w:rPr>
      </w:pPr>
      <w:r w:rsidRPr="003F64EA">
        <w:rPr>
          <w:rFonts w:ascii="Gill Sans" w:eastAsia="Times New Roman" w:hAnsi="Gill Sans" w:cs="Gill Sans"/>
          <w:b/>
          <w:bCs/>
          <w:color w:val="222222"/>
          <w:sz w:val="28"/>
          <w:szCs w:val="20"/>
        </w:rPr>
        <w:t>Teenage Drivers</w:t>
      </w:r>
    </w:p>
    <w:p w14:paraId="574DEAE5" w14:textId="77777777" w:rsidR="00BA096D" w:rsidRPr="003F64EA" w:rsidRDefault="00BA096D" w:rsidP="005D7079">
      <w:pPr>
        <w:shd w:val="clear" w:color="auto" w:fill="FFFFFF"/>
        <w:spacing w:after="0" w:line="240" w:lineRule="auto"/>
        <w:rPr>
          <w:rFonts w:ascii="Gill Sans" w:eastAsia="Times New Roman" w:hAnsi="Gill Sans" w:cs="Gill Sans"/>
          <w:bCs/>
          <w:color w:val="222222"/>
          <w:sz w:val="24"/>
          <w:szCs w:val="20"/>
        </w:rPr>
      </w:pPr>
    </w:p>
    <w:p w14:paraId="6E8D62D7" w14:textId="62394271" w:rsidR="004E47B7" w:rsidRPr="003F64EA" w:rsidRDefault="004E47B7" w:rsidP="004E47B7">
      <w:pPr>
        <w:spacing w:after="0" w:line="240" w:lineRule="auto"/>
        <w:rPr>
          <w:rFonts w:ascii="Gill Sans" w:eastAsia="Times New Roman" w:hAnsi="Gill Sans" w:cs="Gill Sans"/>
          <w:sz w:val="24"/>
          <w:szCs w:val="24"/>
        </w:rPr>
      </w:pPr>
      <w:r w:rsidRPr="003F64EA">
        <w:rPr>
          <w:rFonts w:ascii="Gill Sans" w:eastAsia="Times New Roman" w:hAnsi="Gill Sans" w:cs="Gill Sans"/>
          <w:sz w:val="24"/>
          <w:szCs w:val="24"/>
        </w:rPr>
        <w:t>An insu</w:t>
      </w:r>
      <w:r w:rsidR="003F3647" w:rsidRPr="003F64EA">
        <w:rPr>
          <w:rFonts w:ascii="Gill Sans" w:eastAsia="Times New Roman" w:hAnsi="Gill Sans" w:cs="Gill Sans"/>
          <w:sz w:val="24"/>
          <w:szCs w:val="24"/>
        </w:rPr>
        <w:t xml:space="preserve">rance company completed a study </w:t>
      </w:r>
      <w:r w:rsidR="000A08C5" w:rsidRPr="003F64EA">
        <w:rPr>
          <w:rFonts w:ascii="Gill Sans" w:eastAsia="Times New Roman" w:hAnsi="Gill Sans" w:cs="Gill Sans"/>
          <w:sz w:val="24"/>
          <w:szCs w:val="24"/>
        </w:rPr>
        <w:t>that</w:t>
      </w:r>
      <w:r w:rsidRPr="003F64EA">
        <w:rPr>
          <w:rFonts w:ascii="Gill Sans" w:eastAsia="Times New Roman" w:hAnsi="Gill Sans" w:cs="Gill Sans"/>
          <w:sz w:val="24"/>
          <w:szCs w:val="24"/>
        </w:rPr>
        <w:t xml:space="preserve"> resulted with the following information abo</w:t>
      </w:r>
      <w:r w:rsidR="008B227A" w:rsidRPr="003F64EA">
        <w:rPr>
          <w:rFonts w:ascii="Gill Sans" w:eastAsia="Times New Roman" w:hAnsi="Gill Sans" w:cs="Gill Sans"/>
          <w:sz w:val="24"/>
          <w:szCs w:val="24"/>
        </w:rPr>
        <w:t xml:space="preserve">ut drivers aged 16 to 18 years: </w:t>
      </w:r>
      <w:r w:rsidRPr="003F64EA">
        <w:rPr>
          <w:rFonts w:ascii="Gill Sans" w:eastAsia="Times New Roman" w:hAnsi="Gill Sans" w:cs="Gill Sans"/>
          <w:sz w:val="24"/>
          <w:szCs w:val="24"/>
        </w:rPr>
        <w:t xml:space="preserve">out of 140 students, 20% were involved in accidents each year; 10% in this age group are </w:t>
      </w:r>
      <w:r w:rsidR="00E97160" w:rsidRPr="003F64EA">
        <w:rPr>
          <w:rFonts w:ascii="Gill Sans" w:eastAsia="Times New Roman" w:hAnsi="Gill Sans" w:cs="Gill Sans"/>
          <w:sz w:val="24"/>
          <w:szCs w:val="24"/>
        </w:rPr>
        <w:t>honor students</w:t>
      </w:r>
      <w:r w:rsidRPr="003F64EA">
        <w:rPr>
          <w:rFonts w:ascii="Gill Sans" w:eastAsia="Times New Roman" w:hAnsi="Gill Sans" w:cs="Gill Sans"/>
          <w:sz w:val="24"/>
          <w:szCs w:val="24"/>
        </w:rPr>
        <w:t xml:space="preserve">; among those involved in an accident, 7% are </w:t>
      </w:r>
      <w:r w:rsidR="00E97160" w:rsidRPr="003F64EA">
        <w:rPr>
          <w:rFonts w:ascii="Gill Sans" w:eastAsia="Times New Roman" w:hAnsi="Gill Sans" w:cs="Gill Sans"/>
          <w:sz w:val="24"/>
          <w:szCs w:val="24"/>
        </w:rPr>
        <w:t>honor students</w:t>
      </w:r>
      <w:r w:rsidRPr="003F64EA">
        <w:rPr>
          <w:rFonts w:ascii="Gill Sans" w:eastAsia="Times New Roman" w:hAnsi="Gill Sans" w:cs="Gill Sans"/>
          <w:sz w:val="24"/>
          <w:szCs w:val="24"/>
        </w:rPr>
        <w:t xml:space="preserve">.  </w:t>
      </w:r>
    </w:p>
    <w:p w14:paraId="4115C472" w14:textId="77777777" w:rsidR="004E47B7" w:rsidRPr="003F64EA" w:rsidRDefault="004E47B7" w:rsidP="004E47B7">
      <w:pPr>
        <w:spacing w:after="0" w:line="240" w:lineRule="auto"/>
        <w:rPr>
          <w:rFonts w:ascii="Gill Sans" w:eastAsia="Times New Roman" w:hAnsi="Gill Sans" w:cs="Gill Sans"/>
          <w:b/>
          <w:sz w:val="24"/>
          <w:szCs w:val="24"/>
        </w:rPr>
      </w:pPr>
    </w:p>
    <w:p w14:paraId="7B1E2A71" w14:textId="77777777" w:rsidR="004E47B7" w:rsidRPr="003F64EA" w:rsidRDefault="004E47B7" w:rsidP="004E47B7">
      <w:pPr>
        <w:spacing w:after="0" w:line="240" w:lineRule="auto"/>
        <w:rPr>
          <w:rFonts w:ascii="Gill Sans" w:eastAsia="Times New Roman" w:hAnsi="Gill Sans" w:cs="Gill Sans"/>
          <w:b/>
          <w:sz w:val="24"/>
          <w:szCs w:val="24"/>
        </w:rPr>
      </w:pPr>
    </w:p>
    <w:p w14:paraId="4F4F39DF" w14:textId="77777777" w:rsidR="004E47B7" w:rsidRPr="003F64EA" w:rsidRDefault="004E47B7" w:rsidP="004E47B7">
      <w:pPr>
        <w:spacing w:after="0" w:line="240" w:lineRule="auto"/>
        <w:rPr>
          <w:rFonts w:ascii="Gill Sans" w:eastAsia="Times New Roman" w:hAnsi="Gill Sans" w:cs="Gill Sans"/>
          <w:sz w:val="24"/>
          <w:szCs w:val="24"/>
        </w:rPr>
      </w:pPr>
      <w:r w:rsidRPr="003F64EA">
        <w:rPr>
          <w:rFonts w:ascii="Gill Sans" w:eastAsia="Times New Roman" w:hAnsi="Gill Sans" w:cs="Gill Sans"/>
          <w:b/>
          <w:sz w:val="24"/>
          <w:szCs w:val="24"/>
        </w:rPr>
        <w:t>Part I: Setup</w:t>
      </w:r>
    </w:p>
    <w:p w14:paraId="2D6BED90" w14:textId="77777777" w:rsidR="004E47B7" w:rsidRPr="003F64EA" w:rsidRDefault="004E47B7" w:rsidP="004E47B7">
      <w:pPr>
        <w:spacing w:after="0" w:line="240" w:lineRule="auto"/>
        <w:rPr>
          <w:rFonts w:ascii="Gill Sans" w:eastAsia="Times New Roman" w:hAnsi="Gill Sans" w:cs="Gill Sans"/>
          <w:sz w:val="24"/>
          <w:szCs w:val="24"/>
        </w:rPr>
      </w:pPr>
    </w:p>
    <w:p w14:paraId="20858714" w14:textId="135FB967" w:rsidR="004E47B7" w:rsidRPr="003F64EA" w:rsidRDefault="004E47B7" w:rsidP="004E47B7">
      <w:pPr>
        <w:pStyle w:val="ListParagraph"/>
        <w:numPr>
          <w:ilvl w:val="0"/>
          <w:numId w:val="8"/>
        </w:numPr>
        <w:spacing w:after="0" w:line="240" w:lineRule="auto"/>
        <w:rPr>
          <w:rFonts w:ascii="Gill Sans" w:eastAsia="Times New Roman" w:hAnsi="Gill Sans" w:cs="Gill Sans"/>
          <w:sz w:val="24"/>
          <w:szCs w:val="24"/>
        </w:rPr>
      </w:pPr>
      <w:r w:rsidRPr="003F64EA">
        <w:rPr>
          <w:rFonts w:ascii="Gill Sans" w:eastAsia="Times New Roman" w:hAnsi="Gill Sans" w:cs="Gill Sans"/>
          <w:sz w:val="24"/>
          <w:szCs w:val="24"/>
        </w:rPr>
        <w:t>Use the given information to construct a two-way frequency table (als</w:t>
      </w:r>
      <w:r w:rsidR="008565D1" w:rsidRPr="003F64EA">
        <w:rPr>
          <w:rFonts w:ascii="Gill Sans" w:eastAsia="Times New Roman" w:hAnsi="Gill Sans" w:cs="Gill Sans"/>
          <w:sz w:val="24"/>
          <w:szCs w:val="24"/>
        </w:rPr>
        <w:t>o known as a contingency table).</w:t>
      </w:r>
    </w:p>
    <w:p w14:paraId="3D9BD4F8" w14:textId="77777777" w:rsidR="004E47B7" w:rsidRPr="003F64EA" w:rsidRDefault="004E47B7" w:rsidP="004E47B7">
      <w:pPr>
        <w:spacing w:after="0" w:line="240" w:lineRule="auto"/>
        <w:ind w:left="360"/>
        <w:rPr>
          <w:rFonts w:ascii="Gill Sans" w:eastAsia="Times New Roman" w:hAnsi="Gill Sans" w:cs="Gill Sans"/>
          <w:sz w:val="24"/>
          <w:szCs w:val="24"/>
        </w:rPr>
      </w:pPr>
    </w:p>
    <w:p w14:paraId="6ECA00C8" w14:textId="77777777" w:rsidR="004E47B7" w:rsidRPr="003F64EA" w:rsidRDefault="004E47B7" w:rsidP="00257E30">
      <w:pPr>
        <w:rPr>
          <w:rFonts w:ascii="Gill Sans" w:hAnsi="Gill Sans" w:cs="Gill Sans"/>
        </w:rPr>
      </w:pPr>
    </w:p>
    <w:p w14:paraId="4B923C4E" w14:textId="0A16B581"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hAnsi="Gill Sans" w:cs="Gill Sans"/>
        </w:rPr>
      </w:pPr>
      <w:r w:rsidRPr="003F64EA">
        <w:rPr>
          <w:rFonts w:ascii="Gill Sans" w:eastAsia="Times New Roman" w:hAnsi="Gill Sans" w:cs="Gill Sans"/>
          <w:sz w:val="24"/>
          <w:szCs w:val="24"/>
        </w:rPr>
        <w:t xml:space="preserve">Why </w:t>
      </w:r>
      <w:r w:rsidR="00FC3502" w:rsidRPr="003F64EA">
        <w:rPr>
          <w:rFonts w:ascii="Gill Sans" w:eastAsia="Times New Roman" w:hAnsi="Gill Sans" w:cs="Gill Sans"/>
          <w:sz w:val="24"/>
          <w:szCs w:val="24"/>
        </w:rPr>
        <w:t>is it necessary to</w:t>
      </w:r>
      <w:r w:rsidRPr="003F64EA">
        <w:rPr>
          <w:rFonts w:ascii="Gill Sans" w:eastAsia="Times New Roman" w:hAnsi="Gill Sans" w:cs="Gill Sans"/>
          <w:sz w:val="24"/>
          <w:szCs w:val="24"/>
        </w:rPr>
        <w:t xml:space="preserve"> round the frequency in cell Accident AND A Student</w:t>
      </w:r>
      <w:r w:rsidR="00FC3502" w:rsidRPr="003F64EA">
        <w:rPr>
          <w:rFonts w:ascii="Gill Sans" w:eastAsia="Times New Roman" w:hAnsi="Gill Sans" w:cs="Gill Sans"/>
          <w:sz w:val="24"/>
          <w:szCs w:val="24"/>
        </w:rPr>
        <w:t xml:space="preserve"> to the nearest integer</w:t>
      </w:r>
      <w:r w:rsidRPr="003F64EA">
        <w:rPr>
          <w:rFonts w:ascii="Gill Sans" w:eastAsia="Times New Roman" w:hAnsi="Gill Sans" w:cs="Gill Sans"/>
          <w:sz w:val="24"/>
          <w:szCs w:val="24"/>
        </w:rPr>
        <w:t>?</w:t>
      </w:r>
    </w:p>
    <w:p w14:paraId="35EC1912"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2768D017" w14:textId="285DDC29"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What is the complement event of being an </w:t>
      </w:r>
      <w:r w:rsidR="00E97160" w:rsidRPr="003F64EA">
        <w:rPr>
          <w:rFonts w:ascii="Gill Sans" w:eastAsia="Times New Roman" w:hAnsi="Gill Sans" w:cs="Gill Sans"/>
          <w:sz w:val="24"/>
          <w:szCs w:val="24"/>
        </w:rPr>
        <w:t>honor student</w:t>
      </w:r>
      <w:r w:rsidRPr="003F64EA">
        <w:rPr>
          <w:rFonts w:ascii="Gill Sans" w:eastAsia="Times New Roman" w:hAnsi="Gill Sans" w:cs="Gill Sans"/>
          <w:sz w:val="24"/>
          <w:szCs w:val="24"/>
        </w:rPr>
        <w:t xml:space="preserve"> AND having an accident?</w:t>
      </w:r>
    </w:p>
    <w:p w14:paraId="7C828318"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5C740F3C" w14:textId="76E4EA1D"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Generalize how to find the proportion of a </w:t>
      </w:r>
      <w:r w:rsidR="00211DDE" w:rsidRPr="003F64EA">
        <w:rPr>
          <w:rFonts w:ascii="Gill Sans" w:eastAsia="Times New Roman" w:hAnsi="Gill Sans" w:cs="Gill Sans"/>
          <w:sz w:val="24"/>
          <w:szCs w:val="24"/>
        </w:rPr>
        <w:t>simple event in a two-way table.</w:t>
      </w:r>
      <w:r w:rsidRPr="003F64EA">
        <w:rPr>
          <w:rFonts w:ascii="Gill Sans" w:eastAsia="Times New Roman" w:hAnsi="Gill Sans" w:cs="Gill Sans"/>
          <w:sz w:val="24"/>
          <w:szCs w:val="24"/>
        </w:rPr>
        <w:t xml:space="preserve">  (Ex: Students having an accident, Students Not being </w:t>
      </w:r>
      <w:r w:rsidR="00E97160"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students)</w:t>
      </w:r>
    </w:p>
    <w:p w14:paraId="159E7F33" w14:textId="35C9A74D" w:rsidR="004E47B7" w:rsidRPr="003F64EA" w:rsidRDefault="003F64EA"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r>
        <w:rPr>
          <w:rFonts w:ascii="Gill Sans" w:eastAsia="Times New Roman" w:hAnsi="Gill Sans" w:cs="Gill Sans"/>
          <w:sz w:val="24"/>
          <w:szCs w:val="24"/>
        </w:rPr>
        <w:br/>
      </w:r>
    </w:p>
    <w:p w14:paraId="27C69A2A" w14:textId="5E7A5E2C"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Generalize how to find the proportion of an intersection of two events in a two-way table?  (Ex:  the students has an accident AND is an </w:t>
      </w:r>
      <w:r w:rsidR="00E97160" w:rsidRPr="003F64EA">
        <w:rPr>
          <w:rFonts w:ascii="Gill Sans" w:eastAsia="Times New Roman" w:hAnsi="Gill Sans" w:cs="Gill Sans"/>
          <w:sz w:val="24"/>
          <w:szCs w:val="24"/>
        </w:rPr>
        <w:t>honor student</w:t>
      </w:r>
      <w:r w:rsidRPr="003F64EA">
        <w:rPr>
          <w:rFonts w:ascii="Gill Sans" w:eastAsia="Times New Roman" w:hAnsi="Gill Sans" w:cs="Gill Sans"/>
          <w:sz w:val="24"/>
          <w:szCs w:val="24"/>
        </w:rPr>
        <w:t>)</w:t>
      </w:r>
    </w:p>
    <w:p w14:paraId="2DAB09AA" w14:textId="48490ECD" w:rsidR="004E47B7" w:rsidRPr="003F64EA" w:rsidRDefault="003F64EA"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r>
        <w:rPr>
          <w:rFonts w:ascii="Gill Sans" w:eastAsia="Times New Roman" w:hAnsi="Gill Sans" w:cs="Gill Sans"/>
          <w:sz w:val="24"/>
          <w:szCs w:val="24"/>
        </w:rPr>
        <w:br/>
      </w:r>
    </w:p>
    <w:p w14:paraId="05BA1313" w14:textId="1513EDB3"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Generalize how to find the proportion of the union of two events in a two-way table? (Ex: the students is an </w:t>
      </w:r>
      <w:r w:rsidR="00E97160" w:rsidRPr="003F64EA">
        <w:rPr>
          <w:rFonts w:ascii="Gill Sans" w:eastAsia="Times New Roman" w:hAnsi="Gill Sans" w:cs="Gill Sans"/>
          <w:sz w:val="24"/>
          <w:szCs w:val="24"/>
        </w:rPr>
        <w:t>honor student</w:t>
      </w:r>
      <w:r w:rsidRPr="003F64EA">
        <w:rPr>
          <w:rFonts w:ascii="Gill Sans" w:eastAsia="Times New Roman" w:hAnsi="Gill Sans" w:cs="Gill Sans"/>
          <w:sz w:val="24"/>
          <w:szCs w:val="24"/>
        </w:rPr>
        <w:t xml:space="preserve"> OR the student has an accident, the student is an </w:t>
      </w:r>
      <w:r w:rsidR="00E97160"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 xml:space="preserve">student OR not an </w:t>
      </w:r>
      <w:r w:rsidR="00E97160" w:rsidRPr="003F64EA">
        <w:rPr>
          <w:rFonts w:ascii="Gill Sans" w:eastAsia="Times New Roman" w:hAnsi="Gill Sans" w:cs="Gill Sans"/>
          <w:sz w:val="24"/>
          <w:szCs w:val="24"/>
        </w:rPr>
        <w:t>honor</w:t>
      </w:r>
      <w:r w:rsidRPr="003F64EA">
        <w:rPr>
          <w:rFonts w:ascii="Gill Sans" w:eastAsia="Times New Roman" w:hAnsi="Gill Sans" w:cs="Gill Sans"/>
          <w:sz w:val="24"/>
          <w:szCs w:val="24"/>
        </w:rPr>
        <w:t xml:space="preserve"> student)</w:t>
      </w:r>
    </w:p>
    <w:p w14:paraId="3A71753A"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1C4C2EE5" w14:textId="77777777" w:rsidR="001C7578" w:rsidRPr="003F64EA" w:rsidRDefault="001C7578"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31AFC7C8" w14:textId="77777777" w:rsidR="001C7578" w:rsidRPr="003F64EA" w:rsidRDefault="001C7578"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489DF972" w14:textId="77777777" w:rsidR="004E47B7" w:rsidRPr="003F64EA" w:rsidRDefault="004E47B7" w:rsidP="004E47B7">
      <w:pPr>
        <w:widowControl w:val="0"/>
        <w:autoSpaceDE w:val="0"/>
        <w:autoSpaceDN w:val="0"/>
        <w:adjustRightInd w:val="0"/>
        <w:spacing w:after="0" w:line="480" w:lineRule="auto"/>
        <w:rPr>
          <w:rFonts w:ascii="Gill Sans" w:eastAsia="Times New Roman" w:hAnsi="Gill Sans" w:cs="Gill Sans"/>
          <w:b/>
          <w:sz w:val="24"/>
          <w:szCs w:val="24"/>
        </w:rPr>
      </w:pPr>
      <w:r w:rsidRPr="003F64EA">
        <w:rPr>
          <w:rFonts w:ascii="Gill Sans" w:eastAsia="Times New Roman" w:hAnsi="Gill Sans" w:cs="Gill Sans"/>
          <w:b/>
          <w:sz w:val="24"/>
          <w:szCs w:val="24"/>
        </w:rPr>
        <w:lastRenderedPageBreak/>
        <w:t>Part II: Conclusions</w:t>
      </w:r>
    </w:p>
    <w:p w14:paraId="6F7778EE" w14:textId="77777777"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What proportion of students did not have an accident? Show the fraction and percentage.</w:t>
      </w:r>
    </w:p>
    <w:p w14:paraId="6A61867E"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74FF6AE1" w14:textId="6BF26A0D"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What </w:t>
      </w:r>
      <w:proofErr w:type="gramStart"/>
      <w:r w:rsidRPr="003F64EA">
        <w:rPr>
          <w:rFonts w:ascii="Gill Sans" w:eastAsia="Times New Roman" w:hAnsi="Gill Sans" w:cs="Gill Sans"/>
          <w:sz w:val="24"/>
          <w:szCs w:val="24"/>
        </w:rPr>
        <w:t>proportion of students are</w:t>
      </w:r>
      <w:proofErr w:type="gramEnd"/>
      <w:r w:rsidRPr="003F64EA">
        <w:rPr>
          <w:rFonts w:ascii="Gill Sans" w:eastAsia="Times New Roman" w:hAnsi="Gill Sans" w:cs="Gill Sans"/>
          <w:sz w:val="24"/>
          <w:szCs w:val="24"/>
        </w:rPr>
        <w:t xml:space="preserve"> not </w:t>
      </w:r>
      <w:r w:rsidR="00E97160"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students?</w:t>
      </w:r>
    </w:p>
    <w:p w14:paraId="2C1CDD46"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6CB85489" w14:textId="4DDB5E99"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What </w:t>
      </w:r>
      <w:proofErr w:type="gramStart"/>
      <w:r w:rsidRPr="003F64EA">
        <w:rPr>
          <w:rFonts w:ascii="Gill Sans" w:eastAsia="Times New Roman" w:hAnsi="Gill Sans" w:cs="Gill Sans"/>
          <w:sz w:val="24"/>
          <w:szCs w:val="24"/>
        </w:rPr>
        <w:t>proportion of students are</w:t>
      </w:r>
      <w:proofErr w:type="gramEnd"/>
      <w:r w:rsidRPr="003F64EA">
        <w:rPr>
          <w:rFonts w:ascii="Gill Sans" w:eastAsia="Times New Roman" w:hAnsi="Gill Sans" w:cs="Gill Sans"/>
          <w:sz w:val="24"/>
          <w:szCs w:val="24"/>
        </w:rPr>
        <w:t xml:space="preserve"> an </w:t>
      </w:r>
      <w:r w:rsidR="00E97160"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 AND did not have an accident?</w:t>
      </w:r>
    </w:p>
    <w:p w14:paraId="6158F0DB"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0DE34FE5" w14:textId="77777777"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Find the proportion of the complement from #10 above.</w:t>
      </w:r>
    </w:p>
    <w:p w14:paraId="1168456D" w14:textId="77777777" w:rsidR="004E47B7" w:rsidRPr="003F64EA" w:rsidRDefault="004E47B7" w:rsidP="004E47B7">
      <w:pPr>
        <w:pStyle w:val="ListParagraph"/>
        <w:widowControl w:val="0"/>
        <w:autoSpaceDE w:val="0"/>
        <w:autoSpaceDN w:val="0"/>
        <w:adjustRightInd w:val="0"/>
        <w:spacing w:after="0" w:line="480" w:lineRule="auto"/>
        <w:rPr>
          <w:rFonts w:ascii="Gill Sans" w:eastAsia="Times New Roman" w:hAnsi="Gill Sans" w:cs="Gill Sans"/>
          <w:sz w:val="24"/>
          <w:szCs w:val="24"/>
        </w:rPr>
      </w:pPr>
    </w:p>
    <w:p w14:paraId="22734C34" w14:textId="77777777"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Find the proportion of students who were in an Accident OR not in an accident.</w:t>
      </w:r>
    </w:p>
    <w:p w14:paraId="612A5D09" w14:textId="77777777" w:rsidR="004E47B7" w:rsidRPr="003F64EA" w:rsidRDefault="004E47B7" w:rsidP="004E47B7">
      <w:pPr>
        <w:pStyle w:val="ListParagraph"/>
        <w:widowControl w:val="0"/>
        <w:autoSpaceDE w:val="0"/>
        <w:autoSpaceDN w:val="0"/>
        <w:adjustRightInd w:val="0"/>
        <w:spacing w:after="0" w:line="480" w:lineRule="auto"/>
        <w:ind w:left="1440"/>
        <w:rPr>
          <w:rFonts w:ascii="Gill Sans" w:eastAsia="Times New Roman" w:hAnsi="Gill Sans" w:cs="Gill Sans"/>
          <w:sz w:val="24"/>
          <w:szCs w:val="24"/>
        </w:rPr>
      </w:pPr>
    </w:p>
    <w:p w14:paraId="31400F4B" w14:textId="73C8E061"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Find the proportion of students who were not an </w:t>
      </w:r>
      <w:r w:rsidR="00E97160"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students OR not in an accident?</w:t>
      </w:r>
    </w:p>
    <w:p w14:paraId="29800EDF" w14:textId="77777777" w:rsidR="004E47B7" w:rsidRPr="003F64EA" w:rsidRDefault="004E47B7" w:rsidP="004E47B7">
      <w:pPr>
        <w:widowControl w:val="0"/>
        <w:autoSpaceDE w:val="0"/>
        <w:autoSpaceDN w:val="0"/>
        <w:adjustRightInd w:val="0"/>
        <w:spacing w:after="0" w:line="480" w:lineRule="auto"/>
        <w:ind w:left="360"/>
        <w:rPr>
          <w:rFonts w:ascii="Gill Sans" w:eastAsia="Times New Roman" w:hAnsi="Gill Sans" w:cs="Gill Sans"/>
          <w:sz w:val="24"/>
          <w:szCs w:val="24"/>
        </w:rPr>
      </w:pPr>
    </w:p>
    <w:p w14:paraId="30C73C0F" w14:textId="7C54F068"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Find the proportion of students who were not an </w:t>
      </w:r>
      <w:r w:rsidR="00E97160"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 xml:space="preserve">student OR in an accident? </w:t>
      </w:r>
    </w:p>
    <w:p w14:paraId="0CEFAC8D" w14:textId="77777777" w:rsidR="004E47B7" w:rsidRPr="003F64EA" w:rsidRDefault="004E47B7" w:rsidP="00422FAD">
      <w:pPr>
        <w:widowControl w:val="0"/>
        <w:autoSpaceDE w:val="0"/>
        <w:autoSpaceDN w:val="0"/>
        <w:adjustRightInd w:val="0"/>
        <w:spacing w:after="0" w:line="480" w:lineRule="auto"/>
        <w:rPr>
          <w:rFonts w:ascii="Gill Sans" w:eastAsia="Times New Roman" w:hAnsi="Gill Sans" w:cs="Gill Sans"/>
          <w:sz w:val="24"/>
          <w:szCs w:val="24"/>
        </w:rPr>
      </w:pPr>
    </w:p>
    <w:p w14:paraId="51C10F20" w14:textId="77777777" w:rsidR="004E47B7" w:rsidRPr="003F64EA" w:rsidRDefault="004E47B7" w:rsidP="004E47B7">
      <w:pPr>
        <w:pStyle w:val="ListParagraph"/>
        <w:widowControl w:val="0"/>
        <w:numPr>
          <w:ilvl w:val="0"/>
          <w:numId w:val="8"/>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Write a conclusion using the proportions above.</w:t>
      </w:r>
    </w:p>
    <w:p w14:paraId="64DEE9E0" w14:textId="77777777" w:rsidR="00E574DE" w:rsidRPr="003F64EA" w:rsidRDefault="00E574DE" w:rsidP="005D7079">
      <w:pPr>
        <w:widowControl w:val="0"/>
        <w:autoSpaceDE w:val="0"/>
        <w:autoSpaceDN w:val="0"/>
        <w:adjustRightInd w:val="0"/>
        <w:spacing w:after="0" w:line="480" w:lineRule="auto"/>
        <w:rPr>
          <w:rFonts w:ascii="Gill Sans" w:hAnsi="Gill Sans" w:cs="Gill Sans"/>
        </w:rPr>
      </w:pPr>
    </w:p>
    <w:p w14:paraId="56BF2677" w14:textId="77777777" w:rsidR="00E574DE" w:rsidRPr="003F64EA" w:rsidRDefault="00E574DE" w:rsidP="005D7079">
      <w:pPr>
        <w:widowControl w:val="0"/>
        <w:autoSpaceDE w:val="0"/>
        <w:autoSpaceDN w:val="0"/>
        <w:adjustRightInd w:val="0"/>
        <w:spacing w:after="0" w:line="480" w:lineRule="auto"/>
        <w:rPr>
          <w:rFonts w:ascii="Gill Sans" w:hAnsi="Gill Sans" w:cs="Gill Sans"/>
        </w:rPr>
      </w:pPr>
    </w:p>
    <w:p w14:paraId="58DEADEA" w14:textId="77777777" w:rsidR="004640B4" w:rsidRPr="003F64EA" w:rsidRDefault="004640B4" w:rsidP="005D7079">
      <w:pPr>
        <w:widowControl w:val="0"/>
        <w:autoSpaceDE w:val="0"/>
        <w:autoSpaceDN w:val="0"/>
        <w:adjustRightInd w:val="0"/>
        <w:spacing w:after="0" w:line="480" w:lineRule="auto"/>
        <w:rPr>
          <w:rFonts w:ascii="Gill Sans" w:hAnsi="Gill Sans" w:cs="Gill Sans"/>
        </w:rPr>
      </w:pPr>
    </w:p>
    <w:p w14:paraId="1AC188D9" w14:textId="77777777" w:rsidR="00883F17" w:rsidRPr="003F64EA" w:rsidRDefault="00883F17" w:rsidP="005D7079">
      <w:pPr>
        <w:widowControl w:val="0"/>
        <w:autoSpaceDE w:val="0"/>
        <w:autoSpaceDN w:val="0"/>
        <w:adjustRightInd w:val="0"/>
        <w:spacing w:after="0" w:line="480" w:lineRule="auto"/>
        <w:rPr>
          <w:rFonts w:ascii="Gill Sans" w:hAnsi="Gill Sans" w:cs="Gill Sans"/>
        </w:rPr>
      </w:pPr>
    </w:p>
    <w:p w14:paraId="71C2D389" w14:textId="77777777" w:rsidR="004640B4" w:rsidRPr="003F64EA" w:rsidRDefault="004640B4" w:rsidP="005D7079">
      <w:pPr>
        <w:widowControl w:val="0"/>
        <w:autoSpaceDE w:val="0"/>
        <w:autoSpaceDN w:val="0"/>
        <w:adjustRightInd w:val="0"/>
        <w:spacing w:after="0" w:line="480" w:lineRule="auto"/>
        <w:rPr>
          <w:rFonts w:ascii="Gill Sans" w:hAnsi="Gill Sans" w:cs="Gill Sans"/>
        </w:rPr>
      </w:pPr>
    </w:p>
    <w:p w14:paraId="7A95E056" w14:textId="77777777" w:rsidR="00343095" w:rsidRPr="003F64EA" w:rsidRDefault="00343095">
      <w:pPr>
        <w:rPr>
          <w:rFonts w:ascii="Gill Sans" w:eastAsia="Times New Roman" w:hAnsi="Gill Sans" w:cs="Gill Sans"/>
          <w:b/>
          <w:bCs/>
          <w:color w:val="222222"/>
          <w:sz w:val="24"/>
          <w:szCs w:val="20"/>
        </w:rPr>
      </w:pPr>
      <w:r w:rsidRPr="003F64EA">
        <w:rPr>
          <w:rFonts w:ascii="Gill Sans" w:eastAsia="Times New Roman" w:hAnsi="Gill Sans" w:cs="Gill Sans"/>
          <w:b/>
          <w:bCs/>
          <w:color w:val="222222"/>
          <w:sz w:val="24"/>
          <w:szCs w:val="20"/>
        </w:rPr>
        <w:br w:type="page"/>
      </w:r>
    </w:p>
    <w:p w14:paraId="62CC3342" w14:textId="77777777" w:rsidR="00343095" w:rsidRPr="003F64EA" w:rsidRDefault="00343095" w:rsidP="00343095">
      <w:pPr>
        <w:shd w:val="clear" w:color="auto" w:fill="FFFFFF"/>
        <w:spacing w:after="0" w:line="240" w:lineRule="auto"/>
        <w:jc w:val="center"/>
        <w:rPr>
          <w:rFonts w:ascii="Gill Sans" w:eastAsia="Times New Roman" w:hAnsi="Gill Sans" w:cs="Gill Sans"/>
          <w:b/>
          <w:bCs/>
          <w:color w:val="222222"/>
          <w:sz w:val="28"/>
          <w:szCs w:val="20"/>
        </w:rPr>
      </w:pPr>
    </w:p>
    <w:p w14:paraId="643989EE" w14:textId="49B1A54C" w:rsidR="004640B4" w:rsidRPr="003F64EA" w:rsidRDefault="00422FAD" w:rsidP="00343095">
      <w:pPr>
        <w:shd w:val="clear" w:color="auto" w:fill="FFFFFF"/>
        <w:spacing w:after="0" w:line="240" w:lineRule="auto"/>
        <w:jc w:val="center"/>
        <w:rPr>
          <w:rFonts w:ascii="Gill Sans" w:eastAsia="Times New Roman" w:hAnsi="Gill Sans" w:cs="Gill Sans"/>
          <w:b/>
          <w:bCs/>
          <w:color w:val="222222"/>
          <w:sz w:val="28"/>
          <w:szCs w:val="20"/>
        </w:rPr>
      </w:pPr>
      <w:r w:rsidRPr="003F64EA">
        <w:rPr>
          <w:rFonts w:ascii="Gill Sans" w:eastAsia="Times New Roman" w:hAnsi="Gill Sans" w:cs="Gill Sans"/>
          <w:b/>
          <w:bCs/>
          <w:color w:val="222222"/>
          <w:sz w:val="28"/>
          <w:szCs w:val="20"/>
        </w:rPr>
        <w:t>Teenage Drivers (Solution)</w:t>
      </w:r>
    </w:p>
    <w:p w14:paraId="0E6D5571" w14:textId="77777777" w:rsidR="004640B4" w:rsidRPr="003F64EA" w:rsidRDefault="004640B4" w:rsidP="005D7079">
      <w:pPr>
        <w:shd w:val="clear" w:color="auto" w:fill="FFFFFF"/>
        <w:spacing w:after="0" w:line="240" w:lineRule="auto"/>
        <w:rPr>
          <w:rFonts w:ascii="Gill Sans" w:eastAsia="Times New Roman" w:hAnsi="Gill Sans" w:cs="Gill Sans"/>
          <w:bCs/>
          <w:color w:val="222222"/>
          <w:sz w:val="24"/>
          <w:szCs w:val="20"/>
        </w:rPr>
      </w:pPr>
    </w:p>
    <w:p w14:paraId="1E95892B" w14:textId="77777777" w:rsidR="00FC3502" w:rsidRPr="003F64EA" w:rsidRDefault="00FC3502" w:rsidP="00FC3502">
      <w:pPr>
        <w:spacing w:after="0" w:line="240" w:lineRule="auto"/>
        <w:rPr>
          <w:rFonts w:ascii="Gill Sans" w:eastAsia="Times New Roman" w:hAnsi="Gill Sans" w:cs="Gill Sans"/>
          <w:sz w:val="24"/>
          <w:szCs w:val="24"/>
        </w:rPr>
      </w:pPr>
      <w:bookmarkStart w:id="1" w:name="_GoBack"/>
      <w:bookmarkEnd w:id="1"/>
      <w:r w:rsidRPr="003F64EA">
        <w:rPr>
          <w:rFonts w:ascii="Gill Sans" w:eastAsia="Times New Roman" w:hAnsi="Gill Sans" w:cs="Gill Sans"/>
          <w:sz w:val="24"/>
          <w:szCs w:val="24"/>
        </w:rPr>
        <w:t xml:space="preserve">An insurance company completed a study that resulted with the following information about drivers aged 16 to 18 years: out of 140 students, 20% were involved in accidents each year; 10% in this age group are honor students; among those involved in an accident, 7% are honor students.  </w:t>
      </w:r>
    </w:p>
    <w:p w14:paraId="41A68F1E" w14:textId="77777777" w:rsidR="006052FD" w:rsidRPr="003F64EA" w:rsidRDefault="006052FD" w:rsidP="005D7079">
      <w:pPr>
        <w:spacing w:after="0" w:line="240" w:lineRule="auto"/>
        <w:rPr>
          <w:rFonts w:ascii="Gill Sans" w:eastAsia="Times New Roman" w:hAnsi="Gill Sans" w:cs="Gill Sans"/>
          <w:b/>
          <w:sz w:val="24"/>
          <w:szCs w:val="24"/>
        </w:rPr>
      </w:pPr>
    </w:p>
    <w:p w14:paraId="2DCD5375" w14:textId="15DFCA0D" w:rsidR="006052FD" w:rsidRPr="003F64EA" w:rsidRDefault="006052FD" w:rsidP="005D7079">
      <w:pPr>
        <w:spacing w:after="0" w:line="240" w:lineRule="auto"/>
        <w:rPr>
          <w:rFonts w:ascii="Gill Sans" w:eastAsia="Times New Roman" w:hAnsi="Gill Sans" w:cs="Gill Sans"/>
          <w:sz w:val="24"/>
          <w:szCs w:val="24"/>
        </w:rPr>
      </w:pPr>
      <w:r w:rsidRPr="003F64EA">
        <w:rPr>
          <w:rFonts w:ascii="Gill Sans" w:eastAsia="Times New Roman" w:hAnsi="Gill Sans" w:cs="Gill Sans"/>
          <w:b/>
          <w:sz w:val="24"/>
          <w:szCs w:val="24"/>
        </w:rPr>
        <w:t>Part I</w:t>
      </w:r>
      <w:r w:rsidR="001E5306" w:rsidRPr="003F64EA">
        <w:rPr>
          <w:rFonts w:ascii="Gill Sans" w:eastAsia="Times New Roman" w:hAnsi="Gill Sans" w:cs="Gill Sans"/>
          <w:b/>
          <w:sz w:val="24"/>
          <w:szCs w:val="24"/>
        </w:rPr>
        <w:t>: Setup</w:t>
      </w:r>
    </w:p>
    <w:p w14:paraId="39077603" w14:textId="77777777" w:rsidR="006052FD" w:rsidRPr="003F64EA" w:rsidRDefault="006052FD" w:rsidP="005D7079">
      <w:pPr>
        <w:spacing w:after="0" w:line="240" w:lineRule="auto"/>
        <w:rPr>
          <w:rFonts w:ascii="Gill Sans" w:eastAsia="Times New Roman" w:hAnsi="Gill Sans" w:cs="Gill Sans"/>
          <w:sz w:val="24"/>
          <w:szCs w:val="24"/>
        </w:rPr>
      </w:pPr>
    </w:p>
    <w:p w14:paraId="6E472801" w14:textId="77777777" w:rsidR="006052FD" w:rsidRPr="003F64EA" w:rsidRDefault="006052FD" w:rsidP="004E47B7">
      <w:pPr>
        <w:pStyle w:val="ListParagraph"/>
        <w:numPr>
          <w:ilvl w:val="0"/>
          <w:numId w:val="9"/>
        </w:numPr>
        <w:spacing w:after="0" w:line="240" w:lineRule="auto"/>
        <w:rPr>
          <w:rFonts w:ascii="Gill Sans" w:eastAsia="Times New Roman" w:hAnsi="Gill Sans" w:cs="Gill Sans"/>
          <w:sz w:val="24"/>
          <w:szCs w:val="24"/>
        </w:rPr>
      </w:pPr>
      <w:r w:rsidRPr="003F64EA">
        <w:rPr>
          <w:rFonts w:ascii="Gill Sans" w:eastAsia="Times New Roman" w:hAnsi="Gill Sans" w:cs="Gill Sans"/>
          <w:sz w:val="24"/>
          <w:szCs w:val="24"/>
        </w:rPr>
        <w:t>Use the given information to construct a two-way frequency table (also known as a contingency table.)</w:t>
      </w:r>
    </w:p>
    <w:p w14:paraId="2F98F05E" w14:textId="7C26A372" w:rsidR="004E47B7" w:rsidRPr="003F64EA" w:rsidRDefault="004E47B7" w:rsidP="004E47B7">
      <w:pPr>
        <w:pStyle w:val="ListParagraph"/>
        <w:spacing w:after="0" w:line="24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Teacher will need to decide if you will only </w:t>
      </w:r>
      <w:r w:rsidR="00257E30" w:rsidRPr="003F64EA">
        <w:rPr>
          <w:rFonts w:ascii="Gill Sans" w:eastAsia="Times New Roman" w:hAnsi="Gill Sans" w:cs="Gill Sans"/>
          <w:color w:val="FF0000"/>
          <w:sz w:val="24"/>
          <w:szCs w:val="24"/>
        </w:rPr>
        <w:t>accept</w:t>
      </w:r>
      <w:r w:rsidRPr="003F64EA">
        <w:rPr>
          <w:rFonts w:ascii="Gill Sans" w:eastAsia="Times New Roman" w:hAnsi="Gill Sans" w:cs="Gill Sans"/>
          <w:color w:val="FF0000"/>
          <w:sz w:val="24"/>
          <w:szCs w:val="24"/>
        </w:rPr>
        <w:t xml:space="preserve"> the first one or if you will accept either.</w:t>
      </w:r>
    </w:p>
    <w:p w14:paraId="3AD6A32D" w14:textId="77777777" w:rsidR="006052FD" w:rsidRPr="003F64EA" w:rsidRDefault="006052FD" w:rsidP="005D7079">
      <w:pPr>
        <w:spacing w:after="0" w:line="240" w:lineRule="auto"/>
        <w:ind w:left="360"/>
        <w:rPr>
          <w:rFonts w:ascii="Gill Sans" w:eastAsia="Times New Roman" w:hAnsi="Gill Sans" w:cs="Gill Sans"/>
          <w:sz w:val="24"/>
          <w:szCs w:val="24"/>
        </w:rPr>
      </w:pPr>
    </w:p>
    <w:tbl>
      <w:tblPr>
        <w:tblStyle w:val="TableGrid"/>
        <w:tblW w:w="0" w:type="auto"/>
        <w:tblInd w:w="1555" w:type="dxa"/>
        <w:tblLook w:val="04A0" w:firstRow="1" w:lastRow="0" w:firstColumn="1" w:lastColumn="0" w:noHBand="0" w:noVBand="1"/>
      </w:tblPr>
      <w:tblGrid>
        <w:gridCol w:w="1706"/>
        <w:gridCol w:w="1702"/>
        <w:gridCol w:w="1702"/>
        <w:gridCol w:w="1702"/>
      </w:tblGrid>
      <w:tr w:rsidR="0092072D" w:rsidRPr="003F64EA" w14:paraId="4B28C0B2" w14:textId="77777777" w:rsidTr="00B67991">
        <w:trPr>
          <w:trHeight w:val="468"/>
        </w:trPr>
        <w:tc>
          <w:tcPr>
            <w:tcW w:w="1706" w:type="dxa"/>
          </w:tcPr>
          <w:p w14:paraId="6E6194FD" w14:textId="77777777" w:rsidR="0092072D" w:rsidRPr="003F64EA" w:rsidRDefault="0092072D" w:rsidP="005D7079">
            <w:pPr>
              <w:rPr>
                <w:rFonts w:ascii="Gill Sans" w:eastAsia="Times New Roman" w:hAnsi="Gill Sans" w:cs="Gill Sans"/>
                <w:color w:val="FF0000"/>
                <w:sz w:val="24"/>
                <w:szCs w:val="24"/>
              </w:rPr>
            </w:pPr>
          </w:p>
        </w:tc>
        <w:tc>
          <w:tcPr>
            <w:tcW w:w="1702" w:type="dxa"/>
          </w:tcPr>
          <w:p w14:paraId="309D9191" w14:textId="234F9C38" w:rsidR="0092072D" w:rsidRPr="003F64EA" w:rsidRDefault="0092072D" w:rsidP="002A627D">
            <w:pPr>
              <w:jc w:val="cente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Accident</w:t>
            </w:r>
          </w:p>
        </w:tc>
        <w:tc>
          <w:tcPr>
            <w:tcW w:w="1702" w:type="dxa"/>
          </w:tcPr>
          <w:p w14:paraId="27E631A2" w14:textId="7B8D6BAD" w:rsidR="0092072D" w:rsidRPr="003F64EA" w:rsidRDefault="0092072D" w:rsidP="002A627D">
            <w:pPr>
              <w:jc w:val="cente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No Accident</w:t>
            </w:r>
          </w:p>
        </w:tc>
        <w:tc>
          <w:tcPr>
            <w:tcW w:w="1702" w:type="dxa"/>
          </w:tcPr>
          <w:p w14:paraId="450AD20B" w14:textId="77777777" w:rsidR="0092072D" w:rsidRPr="003F64EA" w:rsidRDefault="0092072D" w:rsidP="002A627D">
            <w:pPr>
              <w:jc w:val="cente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Total</w:t>
            </w:r>
          </w:p>
        </w:tc>
      </w:tr>
      <w:tr w:rsidR="0092072D" w:rsidRPr="003F64EA" w14:paraId="59567F93" w14:textId="77777777" w:rsidTr="00B67991">
        <w:trPr>
          <w:trHeight w:val="468"/>
        </w:trPr>
        <w:tc>
          <w:tcPr>
            <w:tcW w:w="1706" w:type="dxa"/>
          </w:tcPr>
          <w:p w14:paraId="75753830" w14:textId="536A475E" w:rsidR="0092072D" w:rsidRPr="003F64EA" w:rsidRDefault="00206AD8" w:rsidP="005D7079">
            <w:pP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Ho</w:t>
            </w:r>
            <w:r w:rsidR="00E97160" w:rsidRPr="003F64EA">
              <w:rPr>
                <w:rFonts w:ascii="Gill Sans" w:eastAsia="Times New Roman" w:hAnsi="Gill Sans" w:cs="Gill Sans"/>
                <w:b/>
                <w:color w:val="FF0000"/>
                <w:sz w:val="24"/>
                <w:szCs w:val="24"/>
              </w:rPr>
              <w:t>nor student</w:t>
            </w:r>
          </w:p>
        </w:tc>
        <w:tc>
          <w:tcPr>
            <w:tcW w:w="1702" w:type="dxa"/>
          </w:tcPr>
          <w:p w14:paraId="2CF98D3D" w14:textId="77777777"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2</w:t>
            </w:r>
          </w:p>
        </w:tc>
        <w:tc>
          <w:tcPr>
            <w:tcW w:w="1702" w:type="dxa"/>
          </w:tcPr>
          <w:p w14:paraId="7CAC241D" w14:textId="7CDC3250"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12</w:t>
            </w:r>
          </w:p>
        </w:tc>
        <w:tc>
          <w:tcPr>
            <w:tcW w:w="1702" w:type="dxa"/>
          </w:tcPr>
          <w:p w14:paraId="72F26D42" w14:textId="10806DB6"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14</w:t>
            </w:r>
          </w:p>
        </w:tc>
      </w:tr>
      <w:tr w:rsidR="0092072D" w:rsidRPr="003F64EA" w14:paraId="6D08D4F7" w14:textId="77777777" w:rsidTr="00B67991">
        <w:trPr>
          <w:trHeight w:val="468"/>
        </w:trPr>
        <w:tc>
          <w:tcPr>
            <w:tcW w:w="1706" w:type="dxa"/>
          </w:tcPr>
          <w:p w14:paraId="66691B51" w14:textId="7FA7AD1E" w:rsidR="0092072D" w:rsidRPr="003F64EA" w:rsidRDefault="0092072D" w:rsidP="00257E30">
            <w:pP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 xml:space="preserve">Not an </w:t>
            </w:r>
            <w:r w:rsidR="00E97160" w:rsidRPr="003F64EA">
              <w:rPr>
                <w:rFonts w:ascii="Gill Sans" w:eastAsia="Times New Roman" w:hAnsi="Gill Sans" w:cs="Gill Sans"/>
                <w:b/>
                <w:color w:val="FF0000"/>
                <w:sz w:val="24"/>
                <w:szCs w:val="24"/>
              </w:rPr>
              <w:t>honor student</w:t>
            </w:r>
          </w:p>
        </w:tc>
        <w:tc>
          <w:tcPr>
            <w:tcW w:w="1702" w:type="dxa"/>
          </w:tcPr>
          <w:p w14:paraId="6949E85C" w14:textId="0223E96B"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26</w:t>
            </w:r>
          </w:p>
        </w:tc>
        <w:tc>
          <w:tcPr>
            <w:tcW w:w="1702" w:type="dxa"/>
          </w:tcPr>
          <w:p w14:paraId="53640DE0" w14:textId="77777777"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100</w:t>
            </w:r>
          </w:p>
        </w:tc>
        <w:tc>
          <w:tcPr>
            <w:tcW w:w="1702" w:type="dxa"/>
          </w:tcPr>
          <w:p w14:paraId="40753F43" w14:textId="3FA99084"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126</w:t>
            </w:r>
          </w:p>
        </w:tc>
      </w:tr>
      <w:tr w:rsidR="0092072D" w:rsidRPr="003F64EA" w14:paraId="601ED9C8" w14:textId="77777777" w:rsidTr="00B67991">
        <w:trPr>
          <w:trHeight w:val="468"/>
        </w:trPr>
        <w:tc>
          <w:tcPr>
            <w:tcW w:w="1706" w:type="dxa"/>
          </w:tcPr>
          <w:p w14:paraId="06DEE997" w14:textId="77777777" w:rsidR="0092072D" w:rsidRPr="003F64EA" w:rsidRDefault="0092072D" w:rsidP="005D7079">
            <w:pP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Total</w:t>
            </w:r>
          </w:p>
        </w:tc>
        <w:tc>
          <w:tcPr>
            <w:tcW w:w="1702" w:type="dxa"/>
          </w:tcPr>
          <w:p w14:paraId="30B40206" w14:textId="6A384096"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28</w:t>
            </w:r>
          </w:p>
        </w:tc>
        <w:tc>
          <w:tcPr>
            <w:tcW w:w="1702" w:type="dxa"/>
          </w:tcPr>
          <w:p w14:paraId="04BE748E" w14:textId="678E5BF9"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112</w:t>
            </w:r>
          </w:p>
        </w:tc>
        <w:tc>
          <w:tcPr>
            <w:tcW w:w="1702" w:type="dxa"/>
          </w:tcPr>
          <w:p w14:paraId="198A0CEF" w14:textId="77777777" w:rsidR="0092072D" w:rsidRPr="003F64EA" w:rsidRDefault="0092072D" w:rsidP="002A627D">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140</w:t>
            </w:r>
          </w:p>
        </w:tc>
      </w:tr>
    </w:tbl>
    <w:p w14:paraId="2B5EC969" w14:textId="77777777" w:rsidR="0092072D" w:rsidRPr="003F64EA" w:rsidRDefault="0092072D" w:rsidP="005D7079">
      <w:pPr>
        <w:spacing w:after="0" w:line="240" w:lineRule="auto"/>
        <w:ind w:left="360"/>
        <w:rPr>
          <w:rFonts w:ascii="Gill Sans" w:eastAsia="Times New Roman" w:hAnsi="Gill Sans" w:cs="Gill Sans"/>
          <w:sz w:val="24"/>
          <w:szCs w:val="24"/>
        </w:rPr>
      </w:pPr>
    </w:p>
    <w:p w14:paraId="6BC268E7" w14:textId="7BAE294F" w:rsidR="00352DA6" w:rsidRPr="003F64EA" w:rsidRDefault="0092072D" w:rsidP="005D7079">
      <w:pPr>
        <w:spacing w:after="0" w:line="240" w:lineRule="auto"/>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OR</w:t>
      </w:r>
    </w:p>
    <w:p w14:paraId="1D87BEC4" w14:textId="77777777" w:rsidR="0092072D" w:rsidRPr="003F64EA" w:rsidRDefault="0092072D" w:rsidP="005D7079">
      <w:pPr>
        <w:spacing w:after="0" w:line="240" w:lineRule="auto"/>
        <w:jc w:val="center"/>
        <w:rPr>
          <w:rFonts w:ascii="Gill Sans" w:eastAsia="Times New Roman" w:hAnsi="Gill Sans" w:cs="Gill Sans"/>
          <w:sz w:val="24"/>
          <w:szCs w:val="24"/>
        </w:rPr>
      </w:pPr>
    </w:p>
    <w:tbl>
      <w:tblPr>
        <w:tblStyle w:val="TableGrid"/>
        <w:tblW w:w="0" w:type="auto"/>
        <w:tblInd w:w="1555" w:type="dxa"/>
        <w:tblLook w:val="04A0" w:firstRow="1" w:lastRow="0" w:firstColumn="1" w:lastColumn="0" w:noHBand="0" w:noVBand="1"/>
      </w:tblPr>
      <w:tblGrid>
        <w:gridCol w:w="1706"/>
        <w:gridCol w:w="1702"/>
        <w:gridCol w:w="1702"/>
        <w:gridCol w:w="1702"/>
      </w:tblGrid>
      <w:tr w:rsidR="0092072D" w:rsidRPr="003F64EA" w14:paraId="6A457386" w14:textId="77777777" w:rsidTr="00B67991">
        <w:trPr>
          <w:trHeight w:val="468"/>
        </w:trPr>
        <w:tc>
          <w:tcPr>
            <w:tcW w:w="1706" w:type="dxa"/>
          </w:tcPr>
          <w:p w14:paraId="6AA03737" w14:textId="77777777" w:rsidR="0092072D" w:rsidRPr="003F64EA" w:rsidRDefault="0092072D" w:rsidP="005D7079">
            <w:pPr>
              <w:rPr>
                <w:rFonts w:ascii="Gill Sans" w:eastAsia="Times New Roman" w:hAnsi="Gill Sans" w:cs="Gill Sans"/>
                <w:color w:val="FF0000"/>
                <w:sz w:val="24"/>
                <w:szCs w:val="24"/>
              </w:rPr>
            </w:pPr>
          </w:p>
        </w:tc>
        <w:tc>
          <w:tcPr>
            <w:tcW w:w="1702" w:type="dxa"/>
          </w:tcPr>
          <w:p w14:paraId="1F733404" w14:textId="5EA95584" w:rsidR="0092072D" w:rsidRPr="003F64EA" w:rsidRDefault="003B6C94" w:rsidP="002A627D">
            <w:pPr>
              <w:jc w:val="cente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Honor Student</w:t>
            </w:r>
          </w:p>
        </w:tc>
        <w:tc>
          <w:tcPr>
            <w:tcW w:w="1702" w:type="dxa"/>
          </w:tcPr>
          <w:p w14:paraId="219F3AAC" w14:textId="214283B2" w:rsidR="0092072D" w:rsidRPr="003F64EA" w:rsidRDefault="0092072D" w:rsidP="00257E30">
            <w:pPr>
              <w:jc w:val="cente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 xml:space="preserve">Not an </w:t>
            </w:r>
            <w:r w:rsidR="003B6C94" w:rsidRPr="003F64EA">
              <w:rPr>
                <w:rFonts w:ascii="Gill Sans" w:eastAsia="Times New Roman" w:hAnsi="Gill Sans" w:cs="Gill Sans"/>
                <w:b/>
                <w:color w:val="FF0000"/>
                <w:sz w:val="24"/>
                <w:szCs w:val="24"/>
              </w:rPr>
              <w:t>honor student</w:t>
            </w:r>
          </w:p>
        </w:tc>
        <w:tc>
          <w:tcPr>
            <w:tcW w:w="1702" w:type="dxa"/>
          </w:tcPr>
          <w:p w14:paraId="749A9B51" w14:textId="77777777" w:rsidR="0092072D" w:rsidRPr="003F64EA" w:rsidRDefault="0092072D" w:rsidP="002A627D">
            <w:pPr>
              <w:jc w:val="cente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Total</w:t>
            </w:r>
          </w:p>
        </w:tc>
      </w:tr>
      <w:tr w:rsidR="00E97160" w:rsidRPr="003F64EA" w14:paraId="75AF4A4C" w14:textId="77777777" w:rsidTr="00B67991">
        <w:trPr>
          <w:trHeight w:val="468"/>
        </w:trPr>
        <w:tc>
          <w:tcPr>
            <w:tcW w:w="1706" w:type="dxa"/>
          </w:tcPr>
          <w:p w14:paraId="056DDAB0" w14:textId="0FC2F5DF" w:rsidR="00E97160" w:rsidRPr="003F64EA" w:rsidRDefault="003B6C94" w:rsidP="00E97160">
            <w:pP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Accident</w:t>
            </w:r>
          </w:p>
        </w:tc>
        <w:tc>
          <w:tcPr>
            <w:tcW w:w="1702" w:type="dxa"/>
          </w:tcPr>
          <w:p w14:paraId="626B40D7"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2</w:t>
            </w:r>
          </w:p>
        </w:tc>
        <w:tc>
          <w:tcPr>
            <w:tcW w:w="1702" w:type="dxa"/>
          </w:tcPr>
          <w:p w14:paraId="47A36D12"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26</w:t>
            </w:r>
          </w:p>
        </w:tc>
        <w:tc>
          <w:tcPr>
            <w:tcW w:w="1702" w:type="dxa"/>
          </w:tcPr>
          <w:p w14:paraId="639C13C5"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28</w:t>
            </w:r>
          </w:p>
        </w:tc>
      </w:tr>
      <w:tr w:rsidR="00E97160" w:rsidRPr="003F64EA" w14:paraId="0662BAD5" w14:textId="77777777" w:rsidTr="00B67991">
        <w:trPr>
          <w:trHeight w:val="468"/>
        </w:trPr>
        <w:tc>
          <w:tcPr>
            <w:tcW w:w="1706" w:type="dxa"/>
          </w:tcPr>
          <w:p w14:paraId="60C24EBA" w14:textId="455F13F3" w:rsidR="00E97160" w:rsidRPr="003F64EA" w:rsidRDefault="003B6C94" w:rsidP="00257E30">
            <w:pP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No Accident</w:t>
            </w:r>
          </w:p>
        </w:tc>
        <w:tc>
          <w:tcPr>
            <w:tcW w:w="1702" w:type="dxa"/>
          </w:tcPr>
          <w:p w14:paraId="19531EFF"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12</w:t>
            </w:r>
          </w:p>
        </w:tc>
        <w:tc>
          <w:tcPr>
            <w:tcW w:w="1702" w:type="dxa"/>
          </w:tcPr>
          <w:p w14:paraId="24D8E5EB"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100</w:t>
            </w:r>
          </w:p>
        </w:tc>
        <w:tc>
          <w:tcPr>
            <w:tcW w:w="1702" w:type="dxa"/>
          </w:tcPr>
          <w:p w14:paraId="2FF93493"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112</w:t>
            </w:r>
          </w:p>
        </w:tc>
      </w:tr>
      <w:tr w:rsidR="00E97160" w:rsidRPr="003F64EA" w14:paraId="4E43C368" w14:textId="77777777" w:rsidTr="00B67991">
        <w:trPr>
          <w:trHeight w:val="468"/>
        </w:trPr>
        <w:tc>
          <w:tcPr>
            <w:tcW w:w="1706" w:type="dxa"/>
          </w:tcPr>
          <w:p w14:paraId="14A61F2D" w14:textId="6B8D23FF" w:rsidR="00E97160" w:rsidRPr="003F64EA" w:rsidRDefault="00E97160" w:rsidP="00E97160">
            <w:pPr>
              <w:rPr>
                <w:rFonts w:ascii="Gill Sans" w:eastAsia="Times New Roman" w:hAnsi="Gill Sans" w:cs="Gill Sans"/>
                <w:b/>
                <w:color w:val="FF0000"/>
                <w:sz w:val="24"/>
                <w:szCs w:val="24"/>
              </w:rPr>
            </w:pPr>
            <w:r w:rsidRPr="003F64EA">
              <w:rPr>
                <w:rFonts w:ascii="Gill Sans" w:eastAsia="Times New Roman" w:hAnsi="Gill Sans" w:cs="Gill Sans"/>
                <w:b/>
                <w:color w:val="FF0000"/>
                <w:sz w:val="24"/>
                <w:szCs w:val="24"/>
              </w:rPr>
              <w:t>Total</w:t>
            </w:r>
          </w:p>
        </w:tc>
        <w:tc>
          <w:tcPr>
            <w:tcW w:w="1702" w:type="dxa"/>
          </w:tcPr>
          <w:p w14:paraId="4406B1C0"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14</w:t>
            </w:r>
          </w:p>
        </w:tc>
        <w:tc>
          <w:tcPr>
            <w:tcW w:w="1702" w:type="dxa"/>
          </w:tcPr>
          <w:p w14:paraId="4FDDF9A0"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126</w:t>
            </w:r>
          </w:p>
        </w:tc>
        <w:tc>
          <w:tcPr>
            <w:tcW w:w="1702" w:type="dxa"/>
          </w:tcPr>
          <w:p w14:paraId="11BE5807" w14:textId="77777777" w:rsidR="00E97160" w:rsidRPr="003F64EA" w:rsidRDefault="00E97160" w:rsidP="00E97160">
            <w:pPr>
              <w:jc w:val="center"/>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140</w:t>
            </w:r>
          </w:p>
        </w:tc>
      </w:tr>
    </w:tbl>
    <w:p w14:paraId="6373C02C" w14:textId="77777777" w:rsidR="0092072D" w:rsidRPr="003F64EA" w:rsidRDefault="0092072D" w:rsidP="005D7079">
      <w:pPr>
        <w:spacing w:after="0" w:line="240" w:lineRule="auto"/>
        <w:jc w:val="center"/>
        <w:rPr>
          <w:rFonts w:ascii="Gill Sans" w:eastAsia="Times New Roman" w:hAnsi="Gill Sans" w:cs="Gill Sans"/>
          <w:sz w:val="24"/>
          <w:szCs w:val="24"/>
        </w:rPr>
      </w:pPr>
    </w:p>
    <w:p w14:paraId="44EA7FB4" w14:textId="77777777" w:rsidR="00352DA6" w:rsidRPr="003F64EA" w:rsidRDefault="00352DA6" w:rsidP="001A4C0A">
      <w:pPr>
        <w:spacing w:after="0" w:line="240" w:lineRule="auto"/>
        <w:rPr>
          <w:rFonts w:ascii="Gill Sans" w:eastAsia="Times New Roman" w:hAnsi="Gill Sans" w:cs="Gill Sans"/>
          <w:sz w:val="24"/>
          <w:szCs w:val="24"/>
        </w:rPr>
      </w:pPr>
    </w:p>
    <w:p w14:paraId="70E365F7" w14:textId="77777777" w:rsidR="00FC3502" w:rsidRPr="003F64EA" w:rsidRDefault="00FC3502" w:rsidP="00FC3502">
      <w:pPr>
        <w:pStyle w:val="ListParagraph"/>
        <w:widowControl w:val="0"/>
        <w:numPr>
          <w:ilvl w:val="0"/>
          <w:numId w:val="10"/>
        </w:numPr>
        <w:autoSpaceDE w:val="0"/>
        <w:autoSpaceDN w:val="0"/>
        <w:adjustRightInd w:val="0"/>
        <w:spacing w:after="0" w:line="480" w:lineRule="auto"/>
        <w:rPr>
          <w:rFonts w:ascii="Gill Sans" w:hAnsi="Gill Sans" w:cs="Gill Sans"/>
        </w:rPr>
      </w:pPr>
      <w:r w:rsidRPr="003F64EA">
        <w:rPr>
          <w:rFonts w:ascii="Gill Sans" w:eastAsia="Times New Roman" w:hAnsi="Gill Sans" w:cs="Gill Sans"/>
          <w:sz w:val="24"/>
          <w:szCs w:val="24"/>
        </w:rPr>
        <w:t>Why is it necessary to round the frequency in cell Accident AND A Student to the nearest integer?</w:t>
      </w:r>
    </w:p>
    <w:p w14:paraId="34214B4D" w14:textId="653A38CF" w:rsidR="0092072D" w:rsidRPr="003F64EA" w:rsidRDefault="0092072D" w:rsidP="005D7079">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Seven percent of 28 </w:t>
      </w:r>
      <w:proofErr w:type="gramStart"/>
      <w:r w:rsidRPr="003F64EA">
        <w:rPr>
          <w:rFonts w:ascii="Gill Sans" w:eastAsia="Times New Roman" w:hAnsi="Gill Sans" w:cs="Gill Sans"/>
          <w:color w:val="FF0000"/>
          <w:sz w:val="24"/>
          <w:szCs w:val="24"/>
        </w:rPr>
        <w:t>is</w:t>
      </w:r>
      <w:proofErr w:type="gramEnd"/>
      <w:r w:rsidRPr="003F64EA">
        <w:rPr>
          <w:rFonts w:ascii="Gill Sans" w:eastAsia="Times New Roman" w:hAnsi="Gill Sans" w:cs="Gill Sans"/>
          <w:color w:val="FF0000"/>
          <w:sz w:val="24"/>
          <w:szCs w:val="24"/>
        </w:rPr>
        <w:t xml:space="preserve"> 1.96.  You cannot have 1.96</w:t>
      </w:r>
      <w:r w:rsidRPr="003F64EA">
        <w:rPr>
          <w:rFonts w:ascii="Gill Sans" w:eastAsia="Times New Roman" w:hAnsi="Gill Sans" w:cs="Gill Sans"/>
          <w:color w:val="FF0000"/>
          <w:sz w:val="24"/>
          <w:szCs w:val="24"/>
          <w:vertAlign w:val="superscript"/>
        </w:rPr>
        <w:t>th</w:t>
      </w:r>
      <w:r w:rsidRPr="003F64EA">
        <w:rPr>
          <w:rFonts w:ascii="Gill Sans" w:eastAsia="Times New Roman" w:hAnsi="Gill Sans" w:cs="Gill Sans"/>
          <w:color w:val="FF0000"/>
          <w:sz w:val="24"/>
          <w:szCs w:val="24"/>
        </w:rPr>
        <w:t xml:space="preserve"> of a student. </w:t>
      </w:r>
      <w:r w:rsidR="0034607E" w:rsidRPr="003F64EA">
        <w:rPr>
          <w:rFonts w:ascii="Gill Sans" w:eastAsia="Times New Roman" w:hAnsi="Gill Sans" w:cs="Gill Sans"/>
          <w:color w:val="FF0000"/>
          <w:sz w:val="24"/>
          <w:szCs w:val="24"/>
        </w:rPr>
        <w:t xml:space="preserve"> You round to the nearest integer.</w:t>
      </w:r>
    </w:p>
    <w:p w14:paraId="02C40AB2" w14:textId="1CA07ACB" w:rsidR="004D00DF" w:rsidRPr="003F64EA" w:rsidRDefault="004D00DF"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What is the complement event of being an </w:t>
      </w:r>
      <w:r w:rsidR="003B6C94"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 AND having an accident?</w:t>
      </w:r>
      <w:r w:rsidR="00B67991" w:rsidRPr="003F64EA">
        <w:rPr>
          <w:rFonts w:ascii="Gill Sans" w:eastAsia="Times New Roman" w:hAnsi="Gill Sans" w:cs="Gill Sans"/>
          <w:sz w:val="24"/>
          <w:szCs w:val="24"/>
        </w:rPr>
        <w:t xml:space="preserve">  Describe the complement in context.</w:t>
      </w:r>
    </w:p>
    <w:p w14:paraId="41E1538E" w14:textId="539380FE" w:rsidR="004D00DF" w:rsidRPr="003F64EA" w:rsidRDefault="004D00DF" w:rsidP="005D7079">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NOT being an </w:t>
      </w:r>
      <w:r w:rsidR="003B6C94" w:rsidRPr="003F64EA">
        <w:rPr>
          <w:rFonts w:ascii="Gill Sans" w:eastAsia="Times New Roman" w:hAnsi="Gill Sans" w:cs="Gill Sans"/>
          <w:color w:val="FF0000"/>
          <w:sz w:val="24"/>
          <w:szCs w:val="24"/>
        </w:rPr>
        <w:t xml:space="preserve">honor </w:t>
      </w:r>
      <w:r w:rsidRPr="003F64EA">
        <w:rPr>
          <w:rFonts w:ascii="Gill Sans" w:eastAsia="Times New Roman" w:hAnsi="Gill Sans" w:cs="Gill Sans"/>
          <w:color w:val="FF0000"/>
          <w:sz w:val="24"/>
          <w:szCs w:val="24"/>
        </w:rPr>
        <w:t>student AND NOT having an accident</w:t>
      </w:r>
      <w:r w:rsidR="00B67991" w:rsidRPr="003F64EA">
        <w:rPr>
          <w:rFonts w:ascii="Gill Sans" w:eastAsia="Times New Roman" w:hAnsi="Gill Sans" w:cs="Gill Sans"/>
          <w:color w:val="FF0000"/>
          <w:sz w:val="24"/>
          <w:szCs w:val="24"/>
        </w:rPr>
        <w:t>.</w:t>
      </w:r>
    </w:p>
    <w:p w14:paraId="286EF81B" w14:textId="2001E7E6" w:rsidR="00B67991" w:rsidRPr="003F64EA" w:rsidRDefault="00B67991" w:rsidP="005D7079">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Being a good driver (no accident) even if not an Honors student.</w:t>
      </w:r>
    </w:p>
    <w:p w14:paraId="01C943CB" w14:textId="5CC87E28" w:rsidR="004D00DF" w:rsidRPr="003F64EA" w:rsidRDefault="00D71BC9"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Generalize how to find the proportion of a simple event in a two-way table?  (Ex: Students having an </w:t>
      </w:r>
      <w:r w:rsidRPr="003F64EA">
        <w:rPr>
          <w:rFonts w:ascii="Gill Sans" w:eastAsia="Times New Roman" w:hAnsi="Gill Sans" w:cs="Gill Sans"/>
          <w:sz w:val="24"/>
          <w:szCs w:val="24"/>
        </w:rPr>
        <w:lastRenderedPageBreak/>
        <w:t xml:space="preserve">accident, Students Not being </w:t>
      </w:r>
      <w:r w:rsidR="003B6C94"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students)</w:t>
      </w:r>
    </w:p>
    <w:p w14:paraId="40CEA907" w14:textId="26C1AF98" w:rsidR="005D7079" w:rsidRPr="003F64EA" w:rsidRDefault="005D7079" w:rsidP="005D7079">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The proportion of a simple event is found by dividing the </w:t>
      </w:r>
      <w:proofErr w:type="gramStart"/>
      <w:r w:rsidRPr="003F64EA">
        <w:rPr>
          <w:rFonts w:ascii="Gill Sans" w:eastAsia="Times New Roman" w:hAnsi="Gill Sans" w:cs="Gill Sans"/>
          <w:color w:val="FF0000"/>
          <w:sz w:val="24"/>
          <w:szCs w:val="24"/>
        </w:rPr>
        <w:t>event’s</w:t>
      </w:r>
      <w:proofErr w:type="gramEnd"/>
      <w:r w:rsidRPr="003F64EA">
        <w:rPr>
          <w:rFonts w:ascii="Gill Sans" w:eastAsia="Times New Roman" w:hAnsi="Gill Sans" w:cs="Gill Sans"/>
          <w:color w:val="FF0000"/>
          <w:sz w:val="24"/>
          <w:szCs w:val="24"/>
        </w:rPr>
        <w:t xml:space="preserve"> total either located in a row or column by the sample size (the right, bottom cell).</w:t>
      </w:r>
      <w:r w:rsidR="002A627D" w:rsidRPr="003F64EA">
        <w:rPr>
          <w:rFonts w:ascii="Gill Sans" w:eastAsia="Times New Roman" w:hAnsi="Gill Sans" w:cs="Gill Sans"/>
          <w:color w:val="FF0000"/>
          <w:sz w:val="24"/>
          <w:szCs w:val="24"/>
        </w:rPr>
        <w:t xml:space="preserve">  (A column or row total is called a marginal total.)</w:t>
      </w:r>
    </w:p>
    <w:p w14:paraId="2466C5F0" w14:textId="129C99A7" w:rsidR="00D71BC9" w:rsidRPr="003F64EA" w:rsidRDefault="00D71BC9"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Generalize how to find the proportion of an intersection of two events in a two-way table?  (Ex:  the students has an accident AND is an </w:t>
      </w:r>
      <w:r w:rsidR="003B6C94"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w:t>
      </w:r>
    </w:p>
    <w:p w14:paraId="2E9DCBF0" w14:textId="05A23FBC" w:rsidR="005D7079" w:rsidRPr="003F64EA" w:rsidRDefault="005D7079" w:rsidP="005D7079">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The proportion of an intersection of two events is found by locating the intersection of the two events, which is located in the body of the table, not one of the totals. After the intersection is located, divide that by the </w:t>
      </w:r>
      <w:r w:rsidR="0034607E" w:rsidRPr="003F64EA">
        <w:rPr>
          <w:rFonts w:ascii="Gill Sans" w:eastAsia="Times New Roman" w:hAnsi="Gill Sans" w:cs="Gill Sans"/>
          <w:color w:val="FF0000"/>
          <w:sz w:val="24"/>
          <w:szCs w:val="24"/>
        </w:rPr>
        <w:t xml:space="preserve">total </w:t>
      </w:r>
      <w:r w:rsidRPr="003F64EA">
        <w:rPr>
          <w:rFonts w:ascii="Gill Sans" w:eastAsia="Times New Roman" w:hAnsi="Gill Sans" w:cs="Gill Sans"/>
          <w:color w:val="FF0000"/>
          <w:sz w:val="24"/>
          <w:szCs w:val="24"/>
        </w:rPr>
        <w:t>sample size.</w:t>
      </w:r>
    </w:p>
    <w:p w14:paraId="4625C6FA" w14:textId="3B7BCEAF" w:rsidR="00D71BC9" w:rsidRPr="003F64EA" w:rsidRDefault="00D71BC9"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Generalize how to find the </w:t>
      </w:r>
      <w:r w:rsidR="005D7079" w:rsidRPr="003F64EA">
        <w:rPr>
          <w:rFonts w:ascii="Gill Sans" w:eastAsia="Times New Roman" w:hAnsi="Gill Sans" w:cs="Gill Sans"/>
          <w:sz w:val="24"/>
          <w:szCs w:val="24"/>
        </w:rPr>
        <w:t xml:space="preserve">proportion of the </w:t>
      </w:r>
      <w:r w:rsidRPr="003F64EA">
        <w:rPr>
          <w:rFonts w:ascii="Gill Sans" w:eastAsia="Times New Roman" w:hAnsi="Gill Sans" w:cs="Gill Sans"/>
          <w:sz w:val="24"/>
          <w:szCs w:val="24"/>
        </w:rPr>
        <w:t>union of two events in a two-way table?</w:t>
      </w:r>
      <w:r w:rsidR="005D7079" w:rsidRPr="003F64EA">
        <w:rPr>
          <w:rFonts w:ascii="Gill Sans" w:eastAsia="Times New Roman" w:hAnsi="Gill Sans" w:cs="Gill Sans"/>
          <w:sz w:val="24"/>
          <w:szCs w:val="24"/>
        </w:rPr>
        <w:t xml:space="preserve"> (Ex: the students is an </w:t>
      </w:r>
      <w:r w:rsidR="003B6C94" w:rsidRPr="003F64EA">
        <w:rPr>
          <w:rFonts w:ascii="Gill Sans" w:eastAsia="Times New Roman" w:hAnsi="Gill Sans" w:cs="Gill Sans"/>
          <w:sz w:val="24"/>
          <w:szCs w:val="24"/>
        </w:rPr>
        <w:t xml:space="preserve">honor </w:t>
      </w:r>
      <w:r w:rsidR="005D7079" w:rsidRPr="003F64EA">
        <w:rPr>
          <w:rFonts w:ascii="Gill Sans" w:eastAsia="Times New Roman" w:hAnsi="Gill Sans" w:cs="Gill Sans"/>
          <w:sz w:val="24"/>
          <w:szCs w:val="24"/>
        </w:rPr>
        <w:t xml:space="preserve">student OR the student has an accident, the student is an </w:t>
      </w:r>
      <w:r w:rsidR="003B6C94" w:rsidRPr="003F64EA">
        <w:rPr>
          <w:rFonts w:ascii="Gill Sans" w:eastAsia="Times New Roman" w:hAnsi="Gill Sans" w:cs="Gill Sans"/>
          <w:sz w:val="24"/>
          <w:szCs w:val="24"/>
        </w:rPr>
        <w:t xml:space="preserve">honor </w:t>
      </w:r>
      <w:r w:rsidR="005D7079" w:rsidRPr="003F64EA">
        <w:rPr>
          <w:rFonts w:ascii="Gill Sans" w:eastAsia="Times New Roman" w:hAnsi="Gill Sans" w:cs="Gill Sans"/>
          <w:sz w:val="24"/>
          <w:szCs w:val="24"/>
        </w:rPr>
        <w:t xml:space="preserve">student OR not an </w:t>
      </w:r>
      <w:r w:rsidR="003B6C94" w:rsidRPr="003F64EA">
        <w:rPr>
          <w:rFonts w:ascii="Gill Sans" w:eastAsia="Times New Roman" w:hAnsi="Gill Sans" w:cs="Gill Sans"/>
          <w:sz w:val="24"/>
          <w:szCs w:val="24"/>
        </w:rPr>
        <w:t xml:space="preserve">honor </w:t>
      </w:r>
      <w:r w:rsidR="005D7079" w:rsidRPr="003F64EA">
        <w:rPr>
          <w:rFonts w:ascii="Gill Sans" w:eastAsia="Times New Roman" w:hAnsi="Gill Sans" w:cs="Gill Sans"/>
          <w:sz w:val="24"/>
          <w:szCs w:val="24"/>
        </w:rPr>
        <w:t>student)</w:t>
      </w:r>
    </w:p>
    <w:p w14:paraId="1291E4C9" w14:textId="3C73BD4E" w:rsidR="005D7079" w:rsidRPr="003F64EA" w:rsidRDefault="005D7079" w:rsidP="005D7079">
      <w:pPr>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The proportion of the union of two events is found by adding the two </w:t>
      </w:r>
      <w:proofErr w:type="gramStart"/>
      <w:r w:rsidRPr="003F64EA">
        <w:rPr>
          <w:rFonts w:ascii="Gill Sans" w:eastAsia="Times New Roman" w:hAnsi="Gill Sans" w:cs="Gill Sans"/>
          <w:color w:val="FF0000"/>
          <w:sz w:val="24"/>
          <w:szCs w:val="24"/>
        </w:rPr>
        <w:t>event’s</w:t>
      </w:r>
      <w:proofErr w:type="gramEnd"/>
      <w:r w:rsidRPr="003F64EA">
        <w:rPr>
          <w:rFonts w:ascii="Gill Sans" w:eastAsia="Times New Roman" w:hAnsi="Gill Sans" w:cs="Gill Sans"/>
          <w:color w:val="FF0000"/>
          <w:sz w:val="24"/>
          <w:szCs w:val="24"/>
        </w:rPr>
        <w:t xml:space="preserve"> totals either two rows, two columns, or one row with one column.  After adding the two totals, you must subtract the intersection if the two events are not disjoint, or mutually exclusive. </w:t>
      </w:r>
      <w:r w:rsidR="00E43E01" w:rsidRPr="003F64EA">
        <w:rPr>
          <w:rFonts w:ascii="Gill Sans" w:eastAsia="Times New Roman" w:hAnsi="Gill Sans" w:cs="Gill Sans"/>
          <w:color w:val="FF0000"/>
          <w:sz w:val="24"/>
          <w:szCs w:val="24"/>
        </w:rPr>
        <w:t xml:space="preserve">Lastly, that answer is divided by the </w:t>
      </w:r>
      <w:r w:rsidR="0034607E" w:rsidRPr="003F64EA">
        <w:rPr>
          <w:rFonts w:ascii="Gill Sans" w:eastAsia="Times New Roman" w:hAnsi="Gill Sans" w:cs="Gill Sans"/>
          <w:color w:val="FF0000"/>
          <w:sz w:val="24"/>
          <w:szCs w:val="24"/>
        </w:rPr>
        <w:t xml:space="preserve">total </w:t>
      </w:r>
      <w:r w:rsidR="00E43E01" w:rsidRPr="003F64EA">
        <w:rPr>
          <w:rFonts w:ascii="Gill Sans" w:eastAsia="Times New Roman" w:hAnsi="Gill Sans" w:cs="Gill Sans"/>
          <w:color w:val="FF0000"/>
          <w:sz w:val="24"/>
          <w:szCs w:val="24"/>
        </w:rPr>
        <w:t xml:space="preserve">sample size. </w:t>
      </w:r>
    </w:p>
    <w:p w14:paraId="11BDDE09" w14:textId="45571D07" w:rsidR="005D7079" w:rsidRPr="003F64EA" w:rsidRDefault="005D7079" w:rsidP="005D7079">
      <w:pPr>
        <w:widowControl w:val="0"/>
        <w:autoSpaceDE w:val="0"/>
        <w:autoSpaceDN w:val="0"/>
        <w:adjustRightInd w:val="0"/>
        <w:spacing w:after="0" w:line="480" w:lineRule="auto"/>
        <w:rPr>
          <w:rFonts w:ascii="Gill Sans" w:eastAsia="Times New Roman" w:hAnsi="Gill Sans" w:cs="Gill Sans"/>
          <w:b/>
          <w:sz w:val="24"/>
          <w:szCs w:val="24"/>
        </w:rPr>
      </w:pPr>
      <w:r w:rsidRPr="003F64EA">
        <w:rPr>
          <w:rFonts w:ascii="Gill Sans" w:eastAsia="Times New Roman" w:hAnsi="Gill Sans" w:cs="Gill Sans"/>
          <w:b/>
          <w:sz w:val="24"/>
          <w:szCs w:val="24"/>
        </w:rPr>
        <w:t>Part II</w:t>
      </w:r>
      <w:r w:rsidR="001E5306" w:rsidRPr="003F64EA">
        <w:rPr>
          <w:rFonts w:ascii="Gill Sans" w:eastAsia="Times New Roman" w:hAnsi="Gill Sans" w:cs="Gill Sans"/>
          <w:b/>
          <w:sz w:val="24"/>
          <w:szCs w:val="24"/>
        </w:rPr>
        <w:t>: Conclusions</w:t>
      </w:r>
    </w:p>
    <w:p w14:paraId="58886CD7" w14:textId="65BBA185"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What proportion of students did not have an accident? Show the fraction and percentage.</w:t>
      </w:r>
    </w:p>
    <w:p w14:paraId="10AED8C3" w14:textId="5DF7698D" w:rsidR="007851F6" w:rsidRPr="003F64EA" w:rsidRDefault="003F64EA" w:rsidP="007851F6">
      <w:pPr>
        <w:pStyle w:val="ListParagraph"/>
        <w:widowControl w:val="0"/>
        <w:autoSpaceDE w:val="0"/>
        <w:autoSpaceDN w:val="0"/>
        <w:adjustRightInd w:val="0"/>
        <w:spacing w:after="0" w:line="480" w:lineRule="auto"/>
        <w:ind w:firstLine="72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112</m:t>
            </m:r>
          </m:num>
          <m:den>
            <m:r>
              <w:rPr>
                <w:rFonts w:ascii="Cambria Math" w:eastAsia="Times New Roman" w:hAnsi="Cambria Math" w:cs="Gill Sans"/>
                <w:color w:val="FF0000"/>
                <w:sz w:val="24"/>
                <w:szCs w:val="24"/>
              </w:rPr>
              <m:t>140</m:t>
            </m:r>
          </m:den>
        </m:f>
      </m:oMath>
      <w:r w:rsidR="007851F6" w:rsidRPr="003F64EA">
        <w:rPr>
          <w:rFonts w:ascii="Gill Sans" w:eastAsia="Times New Roman" w:hAnsi="Gill Sans" w:cs="Gill Sans"/>
          <w:color w:val="FF0000"/>
          <w:sz w:val="24"/>
          <w:szCs w:val="24"/>
        </w:rPr>
        <w:t xml:space="preserve"> = 0.8, 80%</w:t>
      </w:r>
    </w:p>
    <w:p w14:paraId="3A017A3F" w14:textId="17B4D316"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What </w:t>
      </w:r>
      <w:proofErr w:type="gramStart"/>
      <w:r w:rsidRPr="003F64EA">
        <w:rPr>
          <w:rFonts w:ascii="Gill Sans" w:eastAsia="Times New Roman" w:hAnsi="Gill Sans" w:cs="Gill Sans"/>
          <w:sz w:val="24"/>
          <w:szCs w:val="24"/>
        </w:rPr>
        <w:t>proportion of students are</w:t>
      </w:r>
      <w:proofErr w:type="gramEnd"/>
      <w:r w:rsidRPr="003F64EA">
        <w:rPr>
          <w:rFonts w:ascii="Gill Sans" w:eastAsia="Times New Roman" w:hAnsi="Gill Sans" w:cs="Gill Sans"/>
          <w:sz w:val="24"/>
          <w:szCs w:val="24"/>
        </w:rPr>
        <w:t xml:space="preserve"> </w:t>
      </w:r>
      <w:r w:rsidR="007851F6" w:rsidRPr="003F64EA">
        <w:rPr>
          <w:rFonts w:ascii="Gill Sans" w:eastAsia="Times New Roman" w:hAnsi="Gill Sans" w:cs="Gill Sans"/>
          <w:sz w:val="24"/>
          <w:szCs w:val="24"/>
        </w:rPr>
        <w:t xml:space="preserve">not </w:t>
      </w:r>
      <w:r w:rsidR="003B6C94"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students?</w:t>
      </w:r>
    </w:p>
    <w:p w14:paraId="48D752D4" w14:textId="06916DDB" w:rsidR="007851F6" w:rsidRPr="003F64EA" w:rsidRDefault="003F64EA" w:rsidP="00C00F7C">
      <w:pPr>
        <w:widowControl w:val="0"/>
        <w:autoSpaceDE w:val="0"/>
        <w:autoSpaceDN w:val="0"/>
        <w:adjustRightInd w:val="0"/>
        <w:spacing w:after="0" w:line="480" w:lineRule="auto"/>
        <w:ind w:left="1080" w:firstLine="36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126</m:t>
            </m:r>
          </m:num>
          <m:den>
            <m:r>
              <w:rPr>
                <w:rFonts w:ascii="Cambria Math" w:eastAsia="Times New Roman" w:hAnsi="Cambria Math" w:cs="Gill Sans"/>
                <w:color w:val="FF0000"/>
                <w:sz w:val="24"/>
                <w:szCs w:val="24"/>
              </w:rPr>
              <m:t>140</m:t>
            </m:r>
          </m:den>
        </m:f>
      </m:oMath>
      <w:r w:rsidR="00C00F7C" w:rsidRPr="003F64EA">
        <w:rPr>
          <w:rFonts w:ascii="Gill Sans" w:eastAsia="Times New Roman" w:hAnsi="Gill Sans" w:cs="Gill Sans"/>
          <w:color w:val="FF0000"/>
          <w:sz w:val="24"/>
          <w:szCs w:val="24"/>
        </w:rPr>
        <w:t xml:space="preserve"> = 0.9, 9</w:t>
      </w:r>
      <w:r w:rsidR="007851F6" w:rsidRPr="003F64EA">
        <w:rPr>
          <w:rFonts w:ascii="Gill Sans" w:eastAsia="Times New Roman" w:hAnsi="Gill Sans" w:cs="Gill Sans"/>
          <w:color w:val="FF0000"/>
          <w:sz w:val="24"/>
          <w:szCs w:val="24"/>
        </w:rPr>
        <w:t>0%</w:t>
      </w:r>
    </w:p>
    <w:p w14:paraId="6A3054F7" w14:textId="0F12BFB9"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What </w:t>
      </w:r>
      <w:proofErr w:type="gramStart"/>
      <w:r w:rsidRPr="003F64EA">
        <w:rPr>
          <w:rFonts w:ascii="Gill Sans" w:eastAsia="Times New Roman" w:hAnsi="Gill Sans" w:cs="Gill Sans"/>
          <w:sz w:val="24"/>
          <w:szCs w:val="24"/>
        </w:rPr>
        <w:t>proportion of students are</w:t>
      </w:r>
      <w:proofErr w:type="gramEnd"/>
      <w:r w:rsidRPr="003F64EA">
        <w:rPr>
          <w:rFonts w:ascii="Gill Sans" w:eastAsia="Times New Roman" w:hAnsi="Gill Sans" w:cs="Gill Sans"/>
          <w:sz w:val="24"/>
          <w:szCs w:val="24"/>
        </w:rPr>
        <w:t xml:space="preserve"> an </w:t>
      </w:r>
      <w:r w:rsidR="003B6C94"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student AND did not have an accident?</w:t>
      </w:r>
    </w:p>
    <w:p w14:paraId="14302F1F" w14:textId="2E25A212" w:rsidR="00C00F7C" w:rsidRPr="003F64EA" w:rsidRDefault="003F64EA" w:rsidP="00C00F7C">
      <w:pPr>
        <w:pStyle w:val="ListParagraph"/>
        <w:widowControl w:val="0"/>
        <w:autoSpaceDE w:val="0"/>
        <w:autoSpaceDN w:val="0"/>
        <w:adjustRightInd w:val="0"/>
        <w:spacing w:after="0" w:line="480" w:lineRule="auto"/>
        <w:ind w:firstLine="72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12</m:t>
            </m:r>
          </m:num>
          <m:den>
            <m:r>
              <w:rPr>
                <w:rFonts w:ascii="Cambria Math" w:eastAsia="Times New Roman" w:hAnsi="Cambria Math" w:cs="Gill Sans"/>
                <w:color w:val="FF0000"/>
                <w:sz w:val="24"/>
                <w:szCs w:val="24"/>
              </w:rPr>
              <m:t>140</m:t>
            </m:r>
          </m:den>
        </m:f>
      </m:oMath>
      <w:r w:rsidR="00C00F7C" w:rsidRPr="003F64EA">
        <w:rPr>
          <w:rFonts w:ascii="Gill Sans" w:eastAsia="Times New Roman" w:hAnsi="Gill Sans" w:cs="Gill Sans"/>
          <w:color w:val="FF0000"/>
          <w:sz w:val="24"/>
          <w:szCs w:val="24"/>
        </w:rPr>
        <w:t xml:space="preserve"> = 0.086, 8.6%</w:t>
      </w:r>
    </w:p>
    <w:p w14:paraId="1DAAA836" w14:textId="2F40B811"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Find the proportion of the complement </w:t>
      </w:r>
      <w:r w:rsidR="002A627D" w:rsidRPr="003F64EA">
        <w:rPr>
          <w:rFonts w:ascii="Gill Sans" w:eastAsia="Times New Roman" w:hAnsi="Gill Sans" w:cs="Gill Sans"/>
          <w:sz w:val="24"/>
          <w:szCs w:val="24"/>
        </w:rPr>
        <w:t>of student</w:t>
      </w:r>
      <w:r w:rsidR="00206AD8" w:rsidRPr="003F64EA">
        <w:rPr>
          <w:rFonts w:ascii="Gill Sans" w:eastAsia="Times New Roman" w:hAnsi="Gill Sans" w:cs="Gill Sans"/>
          <w:sz w:val="24"/>
          <w:szCs w:val="24"/>
        </w:rPr>
        <w:t>s</w:t>
      </w:r>
      <w:r w:rsidR="002A627D" w:rsidRPr="003F64EA">
        <w:rPr>
          <w:rFonts w:ascii="Gill Sans" w:eastAsia="Times New Roman" w:hAnsi="Gill Sans" w:cs="Gill Sans"/>
          <w:sz w:val="24"/>
          <w:szCs w:val="24"/>
        </w:rPr>
        <w:t xml:space="preserve"> who are honors students and did not have an </w:t>
      </w:r>
      <w:r w:rsidR="002A627D" w:rsidRPr="003F64EA">
        <w:rPr>
          <w:rFonts w:ascii="Gill Sans" w:eastAsia="Times New Roman" w:hAnsi="Gill Sans" w:cs="Gill Sans"/>
          <w:sz w:val="24"/>
          <w:szCs w:val="24"/>
        </w:rPr>
        <w:lastRenderedPageBreak/>
        <w:t>accident.</w:t>
      </w:r>
    </w:p>
    <w:p w14:paraId="74C76A1F" w14:textId="1091A304" w:rsidR="00C00F7C" w:rsidRPr="003F64EA" w:rsidRDefault="003F64EA" w:rsidP="00C00F7C">
      <w:pPr>
        <w:widowControl w:val="0"/>
        <w:autoSpaceDE w:val="0"/>
        <w:autoSpaceDN w:val="0"/>
        <w:adjustRightInd w:val="0"/>
        <w:spacing w:after="0" w:line="480" w:lineRule="auto"/>
        <w:ind w:left="1080" w:firstLine="36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26</m:t>
            </m:r>
          </m:num>
          <m:den>
            <m:r>
              <w:rPr>
                <w:rFonts w:ascii="Cambria Math" w:eastAsia="Times New Roman" w:hAnsi="Cambria Math" w:cs="Gill Sans"/>
                <w:color w:val="FF0000"/>
                <w:sz w:val="24"/>
                <w:szCs w:val="24"/>
              </w:rPr>
              <m:t>140</m:t>
            </m:r>
          </m:den>
        </m:f>
      </m:oMath>
      <w:r w:rsidR="00C00F7C" w:rsidRPr="003F64EA">
        <w:rPr>
          <w:rFonts w:ascii="Gill Sans" w:eastAsia="Times New Roman" w:hAnsi="Gill Sans" w:cs="Gill Sans"/>
          <w:color w:val="FF0000"/>
          <w:sz w:val="24"/>
          <w:szCs w:val="24"/>
        </w:rPr>
        <w:t xml:space="preserve"> = 0.186, 18.6%</w:t>
      </w:r>
    </w:p>
    <w:p w14:paraId="2D215F37" w14:textId="369974D6"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Find the proportion of students who were in an Accident OR not in an accident.</w:t>
      </w:r>
    </w:p>
    <w:p w14:paraId="3E27788A" w14:textId="3259932A" w:rsidR="00C00F7C" w:rsidRPr="003F64EA" w:rsidRDefault="003F64EA" w:rsidP="00206AD8">
      <w:pPr>
        <w:pStyle w:val="ListParagraph"/>
        <w:widowControl w:val="0"/>
        <w:autoSpaceDE w:val="0"/>
        <w:autoSpaceDN w:val="0"/>
        <w:adjustRightInd w:val="0"/>
        <w:spacing w:after="0" w:line="480" w:lineRule="auto"/>
        <w:ind w:firstLine="72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28+112</m:t>
            </m:r>
          </m:num>
          <m:den>
            <m:r>
              <w:rPr>
                <w:rFonts w:ascii="Cambria Math" w:eastAsia="Times New Roman" w:hAnsi="Cambria Math" w:cs="Gill Sans"/>
                <w:color w:val="FF0000"/>
                <w:sz w:val="24"/>
                <w:szCs w:val="24"/>
              </w:rPr>
              <m:t>140</m:t>
            </m:r>
          </m:den>
        </m:f>
      </m:oMath>
      <w:r w:rsidR="00C00F7C" w:rsidRPr="003F64EA">
        <w:rPr>
          <w:rFonts w:ascii="Gill Sans" w:eastAsia="Times New Roman" w:hAnsi="Gill Sans" w:cs="Gill Sans"/>
          <w:color w:val="FF0000"/>
          <w:sz w:val="24"/>
          <w:szCs w:val="24"/>
        </w:rPr>
        <w:t xml:space="preserve"> = 1, 100%</w:t>
      </w:r>
    </w:p>
    <w:p w14:paraId="7DA17885" w14:textId="1EAC34C6"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Find the proportion of students who we</w:t>
      </w:r>
      <w:r w:rsidR="00206AD8" w:rsidRPr="003F64EA">
        <w:rPr>
          <w:rFonts w:ascii="Gill Sans" w:eastAsia="Times New Roman" w:hAnsi="Gill Sans" w:cs="Gill Sans"/>
          <w:sz w:val="24"/>
          <w:szCs w:val="24"/>
        </w:rPr>
        <w:t>re not</w:t>
      </w:r>
      <w:r w:rsidR="00C00F7C" w:rsidRPr="003F64EA">
        <w:rPr>
          <w:rFonts w:ascii="Gill Sans" w:eastAsia="Times New Roman" w:hAnsi="Gill Sans" w:cs="Gill Sans"/>
          <w:sz w:val="24"/>
          <w:szCs w:val="24"/>
        </w:rPr>
        <w:t xml:space="preserve"> </w:t>
      </w:r>
      <w:r w:rsidR="003B6C94" w:rsidRPr="003F64EA">
        <w:rPr>
          <w:rFonts w:ascii="Gill Sans" w:eastAsia="Times New Roman" w:hAnsi="Gill Sans" w:cs="Gill Sans"/>
          <w:sz w:val="24"/>
          <w:szCs w:val="24"/>
        </w:rPr>
        <w:t xml:space="preserve">honor </w:t>
      </w:r>
      <w:r w:rsidR="00C00F7C" w:rsidRPr="003F64EA">
        <w:rPr>
          <w:rFonts w:ascii="Gill Sans" w:eastAsia="Times New Roman" w:hAnsi="Gill Sans" w:cs="Gill Sans"/>
          <w:sz w:val="24"/>
          <w:szCs w:val="24"/>
        </w:rPr>
        <w:t>students OR</w:t>
      </w:r>
      <w:r w:rsidR="00206AD8" w:rsidRPr="003F64EA">
        <w:rPr>
          <w:rFonts w:ascii="Gill Sans" w:eastAsia="Times New Roman" w:hAnsi="Gill Sans" w:cs="Gill Sans"/>
          <w:sz w:val="24"/>
          <w:szCs w:val="24"/>
        </w:rPr>
        <w:t xml:space="preserve"> not in an accident.</w:t>
      </w:r>
    </w:p>
    <w:p w14:paraId="4EF7A7A0" w14:textId="2A6F953B" w:rsidR="00C00F7C" w:rsidRPr="003F64EA" w:rsidRDefault="003F64EA" w:rsidP="00206AD8">
      <w:pPr>
        <w:widowControl w:val="0"/>
        <w:autoSpaceDE w:val="0"/>
        <w:autoSpaceDN w:val="0"/>
        <w:adjustRightInd w:val="0"/>
        <w:spacing w:after="0" w:line="480" w:lineRule="auto"/>
        <w:ind w:left="1080" w:firstLine="36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126+112-100</m:t>
            </m:r>
          </m:num>
          <m:den>
            <m:r>
              <w:rPr>
                <w:rFonts w:ascii="Cambria Math" w:eastAsia="Times New Roman" w:hAnsi="Cambria Math" w:cs="Gill Sans"/>
                <w:color w:val="FF0000"/>
                <w:sz w:val="24"/>
                <w:szCs w:val="24"/>
              </w:rPr>
              <m:t>140</m:t>
            </m:r>
          </m:den>
        </m:f>
      </m:oMath>
      <w:r w:rsidR="00C00F7C" w:rsidRPr="003F64EA">
        <w:rPr>
          <w:rFonts w:ascii="Gill Sans" w:eastAsia="Times New Roman" w:hAnsi="Gill Sans" w:cs="Gill Sans"/>
          <w:color w:val="FF0000"/>
          <w:sz w:val="24"/>
          <w:szCs w:val="24"/>
        </w:rPr>
        <w:t xml:space="preserve"> = 0.986, 98.6%</w:t>
      </w:r>
    </w:p>
    <w:p w14:paraId="5A039DF9" w14:textId="4AEE1384" w:rsidR="001E5306" w:rsidRPr="003F64EA" w:rsidRDefault="001E5306"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 xml:space="preserve">Find the proportion of students who were not an </w:t>
      </w:r>
      <w:r w:rsidR="003B6C94" w:rsidRPr="003F64EA">
        <w:rPr>
          <w:rFonts w:ascii="Gill Sans" w:eastAsia="Times New Roman" w:hAnsi="Gill Sans" w:cs="Gill Sans"/>
          <w:sz w:val="24"/>
          <w:szCs w:val="24"/>
        </w:rPr>
        <w:t xml:space="preserve">honor </w:t>
      </w:r>
      <w:r w:rsidRPr="003F64EA">
        <w:rPr>
          <w:rFonts w:ascii="Gill Sans" w:eastAsia="Times New Roman" w:hAnsi="Gill Sans" w:cs="Gill Sans"/>
          <w:sz w:val="24"/>
          <w:szCs w:val="24"/>
        </w:rPr>
        <w:t>stude</w:t>
      </w:r>
      <w:r w:rsidR="00206AD8" w:rsidRPr="003F64EA">
        <w:rPr>
          <w:rFonts w:ascii="Gill Sans" w:eastAsia="Times New Roman" w:hAnsi="Gill Sans" w:cs="Gill Sans"/>
          <w:sz w:val="24"/>
          <w:szCs w:val="24"/>
        </w:rPr>
        <w:t>nt OR in an accident</w:t>
      </w:r>
      <w:proofErr w:type="gramStart"/>
      <w:r w:rsidR="00206AD8" w:rsidRPr="003F64EA">
        <w:rPr>
          <w:rFonts w:ascii="Gill Sans" w:eastAsia="Times New Roman" w:hAnsi="Gill Sans" w:cs="Gill Sans"/>
          <w:sz w:val="24"/>
          <w:szCs w:val="24"/>
        </w:rPr>
        <w:t>?.</w:t>
      </w:r>
      <w:proofErr w:type="gramEnd"/>
    </w:p>
    <w:p w14:paraId="437E7583" w14:textId="78DA8AB3" w:rsidR="00C00F7C" w:rsidRPr="003F64EA" w:rsidRDefault="003F64EA" w:rsidP="00C00F7C">
      <w:pPr>
        <w:widowControl w:val="0"/>
        <w:autoSpaceDE w:val="0"/>
        <w:autoSpaceDN w:val="0"/>
        <w:adjustRightInd w:val="0"/>
        <w:spacing w:after="0" w:line="480" w:lineRule="auto"/>
        <w:ind w:left="1800"/>
        <w:rPr>
          <w:rFonts w:ascii="Gill Sans" w:eastAsia="Times New Roman" w:hAnsi="Gill Sans" w:cs="Gill Sans"/>
          <w:color w:val="FF0000"/>
          <w:sz w:val="24"/>
          <w:szCs w:val="24"/>
        </w:rPr>
      </w:pPr>
      <m:oMath>
        <m:f>
          <m:fPr>
            <m:ctrlPr>
              <w:rPr>
                <w:rFonts w:ascii="Cambria Math" w:eastAsia="Times New Roman" w:hAnsi="Cambria Math" w:cs="Gill Sans"/>
                <w:i/>
                <w:color w:val="FF0000"/>
                <w:sz w:val="24"/>
                <w:szCs w:val="24"/>
              </w:rPr>
            </m:ctrlPr>
          </m:fPr>
          <m:num>
            <m:r>
              <w:rPr>
                <w:rFonts w:ascii="Cambria Math" w:eastAsia="Times New Roman" w:hAnsi="Cambria Math" w:cs="Gill Sans"/>
                <w:color w:val="FF0000"/>
                <w:sz w:val="24"/>
                <w:szCs w:val="24"/>
              </w:rPr>
              <m:t>126+28-26</m:t>
            </m:r>
          </m:num>
          <m:den>
            <m:r>
              <w:rPr>
                <w:rFonts w:ascii="Cambria Math" w:eastAsia="Times New Roman" w:hAnsi="Cambria Math" w:cs="Gill Sans"/>
                <w:color w:val="FF0000"/>
                <w:sz w:val="24"/>
                <w:szCs w:val="24"/>
              </w:rPr>
              <m:t>140</m:t>
            </m:r>
          </m:den>
        </m:f>
      </m:oMath>
      <w:r w:rsidR="00C00F7C" w:rsidRPr="003F64EA">
        <w:rPr>
          <w:rFonts w:ascii="Gill Sans" w:eastAsia="Times New Roman" w:hAnsi="Gill Sans" w:cs="Gill Sans"/>
          <w:color w:val="FF0000"/>
          <w:sz w:val="24"/>
          <w:szCs w:val="24"/>
        </w:rPr>
        <w:t xml:space="preserve"> = 0.914, 91.4%</w:t>
      </w:r>
    </w:p>
    <w:p w14:paraId="04C458AA" w14:textId="74440204" w:rsidR="001E5306" w:rsidRPr="003F64EA" w:rsidRDefault="002A627D" w:rsidP="004E47B7">
      <w:pPr>
        <w:pStyle w:val="ListParagraph"/>
        <w:widowControl w:val="0"/>
        <w:numPr>
          <w:ilvl w:val="0"/>
          <w:numId w:val="9"/>
        </w:numPr>
        <w:autoSpaceDE w:val="0"/>
        <w:autoSpaceDN w:val="0"/>
        <w:adjustRightInd w:val="0"/>
        <w:spacing w:after="0" w:line="480" w:lineRule="auto"/>
        <w:rPr>
          <w:rFonts w:ascii="Gill Sans" w:eastAsia="Times New Roman" w:hAnsi="Gill Sans" w:cs="Gill Sans"/>
          <w:sz w:val="24"/>
          <w:szCs w:val="24"/>
        </w:rPr>
      </w:pPr>
      <w:r w:rsidRPr="003F64EA">
        <w:rPr>
          <w:rFonts w:ascii="Gill Sans" w:eastAsia="Times New Roman" w:hAnsi="Gill Sans" w:cs="Gill Sans"/>
          <w:sz w:val="24"/>
          <w:szCs w:val="24"/>
        </w:rPr>
        <w:t>You have been asked to make a recommendation to the insurance company about whether it should vary insurance rates based on the academic record of the driver.  Using the data from the table and your proportions, write a convincing memo to the company about what they should do.</w:t>
      </w:r>
    </w:p>
    <w:p w14:paraId="6B2DAB32" w14:textId="77777777" w:rsidR="004E47B7" w:rsidRPr="003F64EA" w:rsidRDefault="004E47B7" w:rsidP="00C00F7C">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Answers will vary:</w:t>
      </w:r>
    </w:p>
    <w:p w14:paraId="60D1FC87" w14:textId="0C4C3EB8" w:rsidR="00C00F7C" w:rsidRPr="003F64EA" w:rsidRDefault="00C00F7C" w:rsidP="00C00F7C">
      <w:pPr>
        <w:pStyle w:val="ListParagraph"/>
        <w:widowControl w:val="0"/>
        <w:autoSpaceDE w:val="0"/>
        <w:autoSpaceDN w:val="0"/>
        <w:adjustRightInd w:val="0"/>
        <w:spacing w:after="0" w:line="480" w:lineRule="auto"/>
        <w:ind w:left="1440"/>
        <w:rPr>
          <w:rFonts w:ascii="Gill Sans" w:eastAsia="Times New Roman" w:hAnsi="Gill Sans" w:cs="Gill Sans"/>
          <w:color w:val="FF0000"/>
          <w:sz w:val="24"/>
          <w:szCs w:val="24"/>
        </w:rPr>
      </w:pPr>
      <w:r w:rsidRPr="003F64EA">
        <w:rPr>
          <w:rFonts w:ascii="Gill Sans" w:eastAsia="Times New Roman" w:hAnsi="Gill Sans" w:cs="Gill Sans"/>
          <w:color w:val="FF0000"/>
          <w:sz w:val="24"/>
          <w:szCs w:val="24"/>
        </w:rPr>
        <w:t xml:space="preserve">Only 8.6% of the students were </w:t>
      </w:r>
      <w:r w:rsidR="00E97160" w:rsidRPr="003F64EA">
        <w:rPr>
          <w:rFonts w:ascii="Gill Sans" w:eastAsia="Times New Roman" w:hAnsi="Gill Sans" w:cs="Gill Sans"/>
          <w:color w:val="FF0000"/>
          <w:sz w:val="24"/>
          <w:szCs w:val="24"/>
        </w:rPr>
        <w:t>honor students</w:t>
      </w:r>
      <w:r w:rsidR="00206AD8" w:rsidRPr="003F64EA">
        <w:rPr>
          <w:rFonts w:ascii="Gill Sans" w:eastAsia="Times New Roman" w:hAnsi="Gill Sans" w:cs="Gill Sans"/>
          <w:color w:val="FF0000"/>
          <w:sz w:val="24"/>
          <w:szCs w:val="24"/>
        </w:rPr>
        <w:t xml:space="preserve"> and did not have an accident, whereas</w:t>
      </w:r>
      <w:r w:rsidRPr="003F64EA">
        <w:rPr>
          <w:rFonts w:ascii="Gill Sans" w:eastAsia="Times New Roman" w:hAnsi="Gill Sans" w:cs="Gill Sans"/>
          <w:color w:val="FF0000"/>
          <w:sz w:val="24"/>
          <w:szCs w:val="24"/>
        </w:rPr>
        <w:t xml:space="preserve"> 18.6% of the students were not </w:t>
      </w:r>
      <w:r w:rsidR="00257E30" w:rsidRPr="003F64EA">
        <w:rPr>
          <w:rFonts w:ascii="Gill Sans" w:eastAsia="Times New Roman" w:hAnsi="Gill Sans" w:cs="Gill Sans"/>
          <w:color w:val="FF0000"/>
          <w:sz w:val="24"/>
          <w:szCs w:val="24"/>
        </w:rPr>
        <w:t xml:space="preserve">honor </w:t>
      </w:r>
      <w:r w:rsidRPr="003F64EA">
        <w:rPr>
          <w:rFonts w:ascii="Gill Sans" w:eastAsia="Times New Roman" w:hAnsi="Gill Sans" w:cs="Gill Sans"/>
          <w:color w:val="FF0000"/>
          <w:sz w:val="24"/>
          <w:szCs w:val="24"/>
        </w:rPr>
        <w:t xml:space="preserve">students and did have an accident.  </w:t>
      </w:r>
      <w:r w:rsidR="00257E30" w:rsidRPr="003F64EA">
        <w:rPr>
          <w:rFonts w:ascii="Gill Sans" w:eastAsia="Times New Roman" w:hAnsi="Gill Sans" w:cs="Gill Sans"/>
          <w:color w:val="FF0000"/>
          <w:sz w:val="24"/>
          <w:szCs w:val="24"/>
        </w:rPr>
        <w:t>Also, 93% of the students who had an accident were NOT an honor student.  Therefore, I recommend the insurance rates be</w:t>
      </w:r>
      <w:r w:rsidR="00206AD8" w:rsidRPr="003F64EA">
        <w:rPr>
          <w:rFonts w:ascii="Gill Sans" w:eastAsia="Times New Roman" w:hAnsi="Gill Sans" w:cs="Gill Sans"/>
          <w:color w:val="FF0000"/>
          <w:sz w:val="24"/>
          <w:szCs w:val="24"/>
        </w:rPr>
        <w:t xml:space="preserve"> lowered for students who are</w:t>
      </w:r>
      <w:r w:rsidR="00257E30" w:rsidRPr="003F64EA">
        <w:rPr>
          <w:rFonts w:ascii="Gill Sans" w:eastAsia="Times New Roman" w:hAnsi="Gill Sans" w:cs="Gill Sans"/>
          <w:color w:val="FF0000"/>
          <w:sz w:val="24"/>
          <w:szCs w:val="24"/>
        </w:rPr>
        <w:t xml:space="preserve"> honor student</w:t>
      </w:r>
      <w:r w:rsidR="00206AD8" w:rsidRPr="003F64EA">
        <w:rPr>
          <w:rFonts w:ascii="Gill Sans" w:eastAsia="Times New Roman" w:hAnsi="Gill Sans" w:cs="Gill Sans"/>
          <w:color w:val="FF0000"/>
          <w:sz w:val="24"/>
          <w:szCs w:val="24"/>
        </w:rPr>
        <w:t>s</w:t>
      </w:r>
      <w:r w:rsidR="00257E30" w:rsidRPr="003F64EA">
        <w:rPr>
          <w:rFonts w:ascii="Gill Sans" w:eastAsia="Times New Roman" w:hAnsi="Gill Sans" w:cs="Gill Sans"/>
          <w:color w:val="FF0000"/>
          <w:sz w:val="24"/>
          <w:szCs w:val="24"/>
        </w:rPr>
        <w:t xml:space="preserve"> </w:t>
      </w:r>
      <w:r w:rsidR="00206AD8" w:rsidRPr="003F64EA">
        <w:rPr>
          <w:rFonts w:ascii="Gill Sans" w:eastAsia="Times New Roman" w:hAnsi="Gill Sans" w:cs="Gill Sans"/>
          <w:color w:val="FF0000"/>
          <w:sz w:val="24"/>
          <w:szCs w:val="24"/>
        </w:rPr>
        <w:t>because</w:t>
      </w:r>
      <w:r w:rsidR="00257E30" w:rsidRPr="003F64EA">
        <w:rPr>
          <w:rFonts w:ascii="Gill Sans" w:eastAsia="Times New Roman" w:hAnsi="Gill Sans" w:cs="Gill Sans"/>
          <w:color w:val="FF0000"/>
          <w:sz w:val="24"/>
          <w:szCs w:val="24"/>
        </w:rPr>
        <w:t xml:space="preserve"> they are less likely to have an accident. </w:t>
      </w:r>
    </w:p>
    <w:p w14:paraId="7B8A1C17" w14:textId="77777777" w:rsidR="001E5306" w:rsidRPr="003F64EA" w:rsidRDefault="001E5306" w:rsidP="005D7079">
      <w:pPr>
        <w:widowControl w:val="0"/>
        <w:autoSpaceDE w:val="0"/>
        <w:autoSpaceDN w:val="0"/>
        <w:adjustRightInd w:val="0"/>
        <w:spacing w:after="0" w:line="480" w:lineRule="auto"/>
        <w:rPr>
          <w:rFonts w:ascii="Gill Sans" w:eastAsia="Times New Roman" w:hAnsi="Gill Sans" w:cs="Gill Sans"/>
          <w:b/>
          <w:sz w:val="24"/>
          <w:szCs w:val="24"/>
        </w:rPr>
      </w:pPr>
    </w:p>
    <w:p w14:paraId="7C64903E" w14:textId="77777777" w:rsidR="001E5306" w:rsidRPr="003F64EA" w:rsidRDefault="001E5306" w:rsidP="005D7079">
      <w:pPr>
        <w:widowControl w:val="0"/>
        <w:autoSpaceDE w:val="0"/>
        <w:autoSpaceDN w:val="0"/>
        <w:adjustRightInd w:val="0"/>
        <w:spacing w:after="0" w:line="480" w:lineRule="auto"/>
        <w:rPr>
          <w:rFonts w:ascii="Gill Sans" w:eastAsia="Times New Roman" w:hAnsi="Gill Sans" w:cs="Gill Sans"/>
          <w:b/>
          <w:sz w:val="24"/>
          <w:szCs w:val="24"/>
        </w:rPr>
      </w:pPr>
    </w:p>
    <w:p w14:paraId="38FE9E53" w14:textId="77777777" w:rsidR="001E5306" w:rsidRPr="003F64EA" w:rsidRDefault="001E5306" w:rsidP="005D7079">
      <w:pPr>
        <w:widowControl w:val="0"/>
        <w:autoSpaceDE w:val="0"/>
        <w:autoSpaceDN w:val="0"/>
        <w:adjustRightInd w:val="0"/>
        <w:spacing w:after="0" w:line="480" w:lineRule="auto"/>
        <w:rPr>
          <w:rFonts w:ascii="Gill Sans" w:eastAsia="Times New Roman" w:hAnsi="Gill Sans" w:cs="Gill Sans"/>
          <w:sz w:val="24"/>
          <w:szCs w:val="24"/>
        </w:rPr>
      </w:pPr>
    </w:p>
    <w:sectPr w:rsidR="001E5306" w:rsidRPr="003F64EA" w:rsidSect="00F11BD0">
      <w:headerReference w:type="even" r:id="rId9"/>
      <w:headerReference w:type="default" r:id="rId10"/>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4644A" w14:textId="77777777" w:rsidR="0076783E" w:rsidRDefault="0076783E" w:rsidP="00343095">
      <w:pPr>
        <w:spacing w:after="0" w:line="240" w:lineRule="auto"/>
      </w:pPr>
      <w:r>
        <w:separator/>
      </w:r>
    </w:p>
  </w:endnote>
  <w:endnote w:type="continuationSeparator" w:id="0">
    <w:p w14:paraId="50BACE41" w14:textId="77777777" w:rsidR="0076783E" w:rsidRDefault="0076783E" w:rsidP="0034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Gill Sans">
    <w:panose1 w:val="020B0502020104020203"/>
    <w:charset w:val="00"/>
    <w:family w:val="auto"/>
    <w:pitch w:val="variable"/>
    <w:sig w:usb0="80000267" w:usb1="00000000" w:usb2="00000000" w:usb3="00000000" w:csb0="000001F7"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55272" w14:textId="77777777" w:rsidR="0076783E" w:rsidRDefault="0076783E" w:rsidP="00343095">
      <w:pPr>
        <w:spacing w:after="0" w:line="240" w:lineRule="auto"/>
      </w:pPr>
      <w:r>
        <w:separator/>
      </w:r>
    </w:p>
  </w:footnote>
  <w:footnote w:type="continuationSeparator" w:id="0">
    <w:p w14:paraId="0CF3349F" w14:textId="77777777" w:rsidR="0076783E" w:rsidRDefault="0076783E" w:rsidP="0034309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9A9FC" w14:textId="77777777" w:rsidR="0076783E" w:rsidRDefault="003F64EA">
    <w:pPr>
      <w:pStyle w:val="Header"/>
    </w:pPr>
    <w:sdt>
      <w:sdtPr>
        <w:id w:val="171999623"/>
        <w:placeholder>
          <w:docPart w:val="C2E4271503E4C84B943F8E5BD0886952"/>
        </w:placeholder>
        <w:temporary/>
        <w:showingPlcHdr/>
      </w:sdtPr>
      <w:sdtEndPr/>
      <w:sdtContent>
        <w:r w:rsidR="0076783E">
          <w:t>[Type text]</w:t>
        </w:r>
      </w:sdtContent>
    </w:sdt>
    <w:r w:rsidR="0076783E">
      <w:ptab w:relativeTo="margin" w:alignment="center" w:leader="none"/>
    </w:r>
    <w:sdt>
      <w:sdtPr>
        <w:id w:val="171999624"/>
        <w:placeholder>
          <w:docPart w:val="A95173F9ACC623428FB45E0D7CFE3B95"/>
        </w:placeholder>
        <w:temporary/>
        <w:showingPlcHdr/>
      </w:sdtPr>
      <w:sdtEndPr/>
      <w:sdtContent>
        <w:r w:rsidR="0076783E">
          <w:t>[Type text]</w:t>
        </w:r>
      </w:sdtContent>
    </w:sdt>
    <w:r w:rsidR="0076783E">
      <w:ptab w:relativeTo="margin" w:alignment="right" w:leader="none"/>
    </w:r>
    <w:sdt>
      <w:sdtPr>
        <w:id w:val="171999625"/>
        <w:placeholder>
          <w:docPart w:val="D0B259906FFE7A41BB2354EBDCA724E4"/>
        </w:placeholder>
        <w:temporary/>
        <w:showingPlcHdr/>
      </w:sdtPr>
      <w:sdtEndPr/>
      <w:sdtContent>
        <w:r w:rsidR="0076783E">
          <w:t>[Type text]</w:t>
        </w:r>
      </w:sdtContent>
    </w:sdt>
  </w:p>
  <w:p w14:paraId="4CF75BDF" w14:textId="77777777" w:rsidR="0076783E" w:rsidRDefault="0076783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E096E" w14:textId="1375CDEA" w:rsidR="0076783E" w:rsidRPr="003F64EA" w:rsidRDefault="003F64EA" w:rsidP="003F64EA">
    <w:pPr>
      <w:pStyle w:val="Header"/>
      <w:rPr>
        <w:rFonts w:ascii="Gill Sans" w:hAnsi="Gill Sans" w:cs="Gill Sans"/>
        <w:sz w:val="24"/>
        <w:szCs w:val="24"/>
      </w:rPr>
    </w:pPr>
    <w:r w:rsidRPr="003F64EA">
      <w:rPr>
        <w:rFonts w:ascii="Gill Sans" w:hAnsi="Gill Sans" w:cs="Gill Sans"/>
        <w:sz w:val="24"/>
        <w:szCs w:val="24"/>
      </w:rPr>
      <w:t>Statistics</w:t>
    </w:r>
  </w:p>
  <w:p w14:paraId="661D7747" w14:textId="467D1469" w:rsidR="003F64EA" w:rsidRPr="003F64EA" w:rsidRDefault="003F64EA" w:rsidP="003F64EA">
    <w:pPr>
      <w:pStyle w:val="Header"/>
      <w:rPr>
        <w:rFonts w:ascii="Gill Sans" w:hAnsi="Gill Sans" w:cs="Gill Sans"/>
        <w:sz w:val="24"/>
        <w:szCs w:val="24"/>
      </w:rPr>
    </w:pPr>
    <w:r w:rsidRPr="003F64EA">
      <w:rPr>
        <w:rFonts w:ascii="Gill Sans" w:hAnsi="Gill Sans" w:cs="Gill Sans"/>
        <w:sz w:val="24"/>
        <w:szCs w:val="24"/>
      </w:rPr>
      <w:t>Two-Way Tables – Teenage Drivers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86B8C"/>
    <w:multiLevelType w:val="hybridMultilevel"/>
    <w:tmpl w:val="617415CA"/>
    <w:lvl w:ilvl="0" w:tplc="27DED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332C7E"/>
    <w:multiLevelType w:val="hybridMultilevel"/>
    <w:tmpl w:val="3418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53A8B"/>
    <w:multiLevelType w:val="hybridMultilevel"/>
    <w:tmpl w:val="1D50ED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8946647"/>
    <w:multiLevelType w:val="hybridMultilevel"/>
    <w:tmpl w:val="A390350E"/>
    <w:lvl w:ilvl="0" w:tplc="9E907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1A6819"/>
    <w:multiLevelType w:val="hybridMultilevel"/>
    <w:tmpl w:val="151407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73E20A7"/>
    <w:multiLevelType w:val="hybridMultilevel"/>
    <w:tmpl w:val="A390350E"/>
    <w:lvl w:ilvl="0" w:tplc="9E907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1C1D81"/>
    <w:multiLevelType w:val="hybridMultilevel"/>
    <w:tmpl w:val="043CF564"/>
    <w:lvl w:ilvl="0" w:tplc="AA4EF84E">
      <w:start w:val="1"/>
      <w:numFmt w:val="bullet"/>
      <w:lvlText w:val="•"/>
      <w:lvlJc w:val="left"/>
      <w:pPr>
        <w:tabs>
          <w:tab w:val="num" w:pos="720"/>
        </w:tabs>
        <w:ind w:left="720" w:hanging="360"/>
      </w:pPr>
      <w:rPr>
        <w:rFonts w:ascii="Arial" w:hAnsi="Arial" w:hint="default"/>
      </w:rPr>
    </w:lvl>
    <w:lvl w:ilvl="1" w:tplc="4DF630D0" w:tentative="1">
      <w:start w:val="1"/>
      <w:numFmt w:val="bullet"/>
      <w:lvlText w:val="•"/>
      <w:lvlJc w:val="left"/>
      <w:pPr>
        <w:tabs>
          <w:tab w:val="num" w:pos="1440"/>
        </w:tabs>
        <w:ind w:left="1440" w:hanging="360"/>
      </w:pPr>
      <w:rPr>
        <w:rFonts w:ascii="Arial" w:hAnsi="Arial" w:hint="default"/>
      </w:rPr>
    </w:lvl>
    <w:lvl w:ilvl="2" w:tplc="1F7E83AC" w:tentative="1">
      <w:start w:val="1"/>
      <w:numFmt w:val="bullet"/>
      <w:lvlText w:val="•"/>
      <w:lvlJc w:val="left"/>
      <w:pPr>
        <w:tabs>
          <w:tab w:val="num" w:pos="2160"/>
        </w:tabs>
        <w:ind w:left="2160" w:hanging="360"/>
      </w:pPr>
      <w:rPr>
        <w:rFonts w:ascii="Arial" w:hAnsi="Arial" w:hint="default"/>
      </w:rPr>
    </w:lvl>
    <w:lvl w:ilvl="3" w:tplc="DCD212AA" w:tentative="1">
      <w:start w:val="1"/>
      <w:numFmt w:val="bullet"/>
      <w:lvlText w:val="•"/>
      <w:lvlJc w:val="left"/>
      <w:pPr>
        <w:tabs>
          <w:tab w:val="num" w:pos="2880"/>
        </w:tabs>
        <w:ind w:left="2880" w:hanging="360"/>
      </w:pPr>
      <w:rPr>
        <w:rFonts w:ascii="Arial" w:hAnsi="Arial" w:hint="default"/>
      </w:rPr>
    </w:lvl>
    <w:lvl w:ilvl="4" w:tplc="7764BC86" w:tentative="1">
      <w:start w:val="1"/>
      <w:numFmt w:val="bullet"/>
      <w:lvlText w:val="•"/>
      <w:lvlJc w:val="left"/>
      <w:pPr>
        <w:tabs>
          <w:tab w:val="num" w:pos="3600"/>
        </w:tabs>
        <w:ind w:left="3600" w:hanging="360"/>
      </w:pPr>
      <w:rPr>
        <w:rFonts w:ascii="Arial" w:hAnsi="Arial" w:hint="default"/>
      </w:rPr>
    </w:lvl>
    <w:lvl w:ilvl="5" w:tplc="DB644536" w:tentative="1">
      <w:start w:val="1"/>
      <w:numFmt w:val="bullet"/>
      <w:lvlText w:val="•"/>
      <w:lvlJc w:val="left"/>
      <w:pPr>
        <w:tabs>
          <w:tab w:val="num" w:pos="4320"/>
        </w:tabs>
        <w:ind w:left="4320" w:hanging="360"/>
      </w:pPr>
      <w:rPr>
        <w:rFonts w:ascii="Arial" w:hAnsi="Arial" w:hint="default"/>
      </w:rPr>
    </w:lvl>
    <w:lvl w:ilvl="6" w:tplc="94FE3E62" w:tentative="1">
      <w:start w:val="1"/>
      <w:numFmt w:val="bullet"/>
      <w:lvlText w:val="•"/>
      <w:lvlJc w:val="left"/>
      <w:pPr>
        <w:tabs>
          <w:tab w:val="num" w:pos="5040"/>
        </w:tabs>
        <w:ind w:left="5040" w:hanging="360"/>
      </w:pPr>
      <w:rPr>
        <w:rFonts w:ascii="Arial" w:hAnsi="Arial" w:hint="default"/>
      </w:rPr>
    </w:lvl>
    <w:lvl w:ilvl="7" w:tplc="8E7CAE36" w:tentative="1">
      <w:start w:val="1"/>
      <w:numFmt w:val="bullet"/>
      <w:lvlText w:val="•"/>
      <w:lvlJc w:val="left"/>
      <w:pPr>
        <w:tabs>
          <w:tab w:val="num" w:pos="5760"/>
        </w:tabs>
        <w:ind w:left="5760" w:hanging="360"/>
      </w:pPr>
      <w:rPr>
        <w:rFonts w:ascii="Arial" w:hAnsi="Arial" w:hint="default"/>
      </w:rPr>
    </w:lvl>
    <w:lvl w:ilvl="8" w:tplc="D04806FE" w:tentative="1">
      <w:start w:val="1"/>
      <w:numFmt w:val="bullet"/>
      <w:lvlText w:val="•"/>
      <w:lvlJc w:val="left"/>
      <w:pPr>
        <w:tabs>
          <w:tab w:val="num" w:pos="6480"/>
        </w:tabs>
        <w:ind w:left="6480" w:hanging="360"/>
      </w:pPr>
      <w:rPr>
        <w:rFonts w:ascii="Arial" w:hAnsi="Arial" w:hint="default"/>
      </w:rPr>
    </w:lvl>
  </w:abstractNum>
  <w:abstractNum w:abstractNumId="7">
    <w:nsid w:val="68FF57BF"/>
    <w:multiLevelType w:val="hybridMultilevel"/>
    <w:tmpl w:val="E7068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E83ED0"/>
    <w:multiLevelType w:val="hybridMultilevel"/>
    <w:tmpl w:val="E4A05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D84373F"/>
    <w:multiLevelType w:val="hybridMultilevel"/>
    <w:tmpl w:val="A390350E"/>
    <w:lvl w:ilvl="0" w:tplc="9E907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1"/>
  </w:num>
  <w:num w:numId="5">
    <w:abstractNumId w:val="2"/>
  </w:num>
  <w:num w:numId="6">
    <w:abstractNumId w:val="6"/>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2B"/>
    <w:rsid w:val="000900F6"/>
    <w:rsid w:val="000A08C5"/>
    <w:rsid w:val="000A68D5"/>
    <w:rsid w:val="001A4C0A"/>
    <w:rsid w:val="001C7578"/>
    <w:rsid w:val="001E5306"/>
    <w:rsid w:val="001F73EE"/>
    <w:rsid w:val="0020105B"/>
    <w:rsid w:val="00206AD8"/>
    <w:rsid w:val="00211DDE"/>
    <w:rsid w:val="002372BC"/>
    <w:rsid w:val="00257E30"/>
    <w:rsid w:val="002A627D"/>
    <w:rsid w:val="002D7E75"/>
    <w:rsid w:val="002F5839"/>
    <w:rsid w:val="00316BA1"/>
    <w:rsid w:val="00342586"/>
    <w:rsid w:val="00343095"/>
    <w:rsid w:val="0034607E"/>
    <w:rsid w:val="00352DA6"/>
    <w:rsid w:val="003B6C94"/>
    <w:rsid w:val="003F3647"/>
    <w:rsid w:val="003F64EA"/>
    <w:rsid w:val="00422FAD"/>
    <w:rsid w:val="004640B4"/>
    <w:rsid w:val="00471230"/>
    <w:rsid w:val="004820E8"/>
    <w:rsid w:val="00484FA0"/>
    <w:rsid w:val="004C105D"/>
    <w:rsid w:val="004D00DF"/>
    <w:rsid w:val="004E47B7"/>
    <w:rsid w:val="00534B3E"/>
    <w:rsid w:val="0054552B"/>
    <w:rsid w:val="00590832"/>
    <w:rsid w:val="005D7079"/>
    <w:rsid w:val="006052FD"/>
    <w:rsid w:val="006255C8"/>
    <w:rsid w:val="006532AF"/>
    <w:rsid w:val="0068042B"/>
    <w:rsid w:val="007011E9"/>
    <w:rsid w:val="0076783E"/>
    <w:rsid w:val="0077230B"/>
    <w:rsid w:val="007851F6"/>
    <w:rsid w:val="007B579D"/>
    <w:rsid w:val="008565D1"/>
    <w:rsid w:val="00883F17"/>
    <w:rsid w:val="008B227A"/>
    <w:rsid w:val="009102A0"/>
    <w:rsid w:val="00911D69"/>
    <w:rsid w:val="0092072D"/>
    <w:rsid w:val="00A54932"/>
    <w:rsid w:val="00A54EA8"/>
    <w:rsid w:val="00A56CAD"/>
    <w:rsid w:val="00AC5478"/>
    <w:rsid w:val="00AE521A"/>
    <w:rsid w:val="00B031E6"/>
    <w:rsid w:val="00B67991"/>
    <w:rsid w:val="00BA096D"/>
    <w:rsid w:val="00BC792F"/>
    <w:rsid w:val="00C00F7C"/>
    <w:rsid w:val="00C53FE8"/>
    <w:rsid w:val="00CA20D6"/>
    <w:rsid w:val="00CE002E"/>
    <w:rsid w:val="00CF377B"/>
    <w:rsid w:val="00D3440E"/>
    <w:rsid w:val="00D71BC9"/>
    <w:rsid w:val="00DB2DE0"/>
    <w:rsid w:val="00E43E01"/>
    <w:rsid w:val="00E574DE"/>
    <w:rsid w:val="00E74E62"/>
    <w:rsid w:val="00E97160"/>
    <w:rsid w:val="00EC33FB"/>
    <w:rsid w:val="00F11BD0"/>
    <w:rsid w:val="00F256C3"/>
    <w:rsid w:val="00FC12AE"/>
    <w:rsid w:val="00FC35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9D9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42B"/>
    <w:rPr>
      <w:rFonts w:ascii="Tahoma" w:hAnsi="Tahoma" w:cs="Tahoma"/>
      <w:sz w:val="16"/>
      <w:szCs w:val="16"/>
    </w:rPr>
  </w:style>
  <w:style w:type="paragraph" w:styleId="ListParagraph">
    <w:name w:val="List Paragraph"/>
    <w:basedOn w:val="Normal"/>
    <w:uiPriority w:val="34"/>
    <w:qFormat/>
    <w:rsid w:val="00316BA1"/>
    <w:pPr>
      <w:ind w:left="720"/>
      <w:contextualSpacing/>
    </w:pPr>
  </w:style>
  <w:style w:type="table" w:styleId="TableGrid">
    <w:name w:val="Table Grid"/>
    <w:basedOn w:val="TableNormal"/>
    <w:uiPriority w:val="59"/>
    <w:rsid w:val="002372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31E6"/>
    <w:rPr>
      <w:color w:val="0000FF" w:themeColor="hyperlink"/>
      <w:u w:val="single"/>
    </w:rPr>
  </w:style>
  <w:style w:type="character" w:styleId="PlaceholderText">
    <w:name w:val="Placeholder Text"/>
    <w:basedOn w:val="DefaultParagraphFont"/>
    <w:uiPriority w:val="99"/>
    <w:semiHidden/>
    <w:rsid w:val="0092072D"/>
    <w:rPr>
      <w:color w:val="808080"/>
    </w:rPr>
  </w:style>
  <w:style w:type="character" w:styleId="CommentReference">
    <w:name w:val="annotation reference"/>
    <w:basedOn w:val="DefaultParagraphFont"/>
    <w:uiPriority w:val="99"/>
    <w:semiHidden/>
    <w:unhideWhenUsed/>
    <w:rsid w:val="00B67991"/>
    <w:rPr>
      <w:sz w:val="18"/>
      <w:szCs w:val="18"/>
    </w:rPr>
  </w:style>
  <w:style w:type="paragraph" w:styleId="CommentText">
    <w:name w:val="annotation text"/>
    <w:basedOn w:val="Normal"/>
    <w:link w:val="CommentTextChar"/>
    <w:uiPriority w:val="99"/>
    <w:semiHidden/>
    <w:unhideWhenUsed/>
    <w:rsid w:val="00B67991"/>
    <w:pPr>
      <w:spacing w:line="240" w:lineRule="auto"/>
    </w:pPr>
    <w:rPr>
      <w:sz w:val="24"/>
      <w:szCs w:val="24"/>
    </w:rPr>
  </w:style>
  <w:style w:type="character" w:customStyle="1" w:styleId="CommentTextChar">
    <w:name w:val="Comment Text Char"/>
    <w:basedOn w:val="DefaultParagraphFont"/>
    <w:link w:val="CommentText"/>
    <w:uiPriority w:val="99"/>
    <w:semiHidden/>
    <w:rsid w:val="00B67991"/>
    <w:rPr>
      <w:sz w:val="24"/>
      <w:szCs w:val="24"/>
    </w:rPr>
  </w:style>
  <w:style w:type="paragraph" w:styleId="CommentSubject">
    <w:name w:val="annotation subject"/>
    <w:basedOn w:val="CommentText"/>
    <w:next w:val="CommentText"/>
    <w:link w:val="CommentSubjectChar"/>
    <w:uiPriority w:val="99"/>
    <w:semiHidden/>
    <w:unhideWhenUsed/>
    <w:rsid w:val="00B67991"/>
    <w:rPr>
      <w:b/>
      <w:bCs/>
      <w:sz w:val="20"/>
      <w:szCs w:val="20"/>
    </w:rPr>
  </w:style>
  <w:style w:type="character" w:customStyle="1" w:styleId="CommentSubjectChar">
    <w:name w:val="Comment Subject Char"/>
    <w:basedOn w:val="CommentTextChar"/>
    <w:link w:val="CommentSubject"/>
    <w:uiPriority w:val="99"/>
    <w:semiHidden/>
    <w:rsid w:val="00B67991"/>
    <w:rPr>
      <w:b/>
      <w:bCs/>
      <w:sz w:val="20"/>
      <w:szCs w:val="20"/>
    </w:rPr>
  </w:style>
  <w:style w:type="paragraph" w:styleId="Header">
    <w:name w:val="header"/>
    <w:basedOn w:val="Normal"/>
    <w:link w:val="HeaderChar"/>
    <w:uiPriority w:val="99"/>
    <w:unhideWhenUsed/>
    <w:rsid w:val="00343095"/>
    <w:pPr>
      <w:tabs>
        <w:tab w:val="center" w:pos="4320"/>
        <w:tab w:val="right" w:pos="8640"/>
      </w:tabs>
      <w:spacing w:after="0" w:line="240" w:lineRule="auto"/>
    </w:pPr>
  </w:style>
  <w:style w:type="character" w:customStyle="1" w:styleId="HeaderChar">
    <w:name w:val="Header Char"/>
    <w:basedOn w:val="DefaultParagraphFont"/>
    <w:link w:val="Header"/>
    <w:uiPriority w:val="99"/>
    <w:rsid w:val="00343095"/>
  </w:style>
  <w:style w:type="paragraph" w:styleId="Footer">
    <w:name w:val="footer"/>
    <w:basedOn w:val="Normal"/>
    <w:link w:val="FooterChar"/>
    <w:uiPriority w:val="99"/>
    <w:unhideWhenUsed/>
    <w:rsid w:val="00343095"/>
    <w:pPr>
      <w:tabs>
        <w:tab w:val="center" w:pos="4320"/>
        <w:tab w:val="right" w:pos="8640"/>
      </w:tabs>
      <w:spacing w:after="0" w:line="240" w:lineRule="auto"/>
    </w:pPr>
  </w:style>
  <w:style w:type="character" w:customStyle="1" w:styleId="FooterChar">
    <w:name w:val="Footer Char"/>
    <w:basedOn w:val="DefaultParagraphFont"/>
    <w:link w:val="Footer"/>
    <w:uiPriority w:val="99"/>
    <w:rsid w:val="003430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4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42B"/>
    <w:rPr>
      <w:rFonts w:ascii="Tahoma" w:hAnsi="Tahoma" w:cs="Tahoma"/>
      <w:sz w:val="16"/>
      <w:szCs w:val="16"/>
    </w:rPr>
  </w:style>
  <w:style w:type="paragraph" w:styleId="ListParagraph">
    <w:name w:val="List Paragraph"/>
    <w:basedOn w:val="Normal"/>
    <w:uiPriority w:val="34"/>
    <w:qFormat/>
    <w:rsid w:val="00316BA1"/>
    <w:pPr>
      <w:ind w:left="720"/>
      <w:contextualSpacing/>
    </w:pPr>
  </w:style>
  <w:style w:type="table" w:styleId="TableGrid">
    <w:name w:val="Table Grid"/>
    <w:basedOn w:val="TableNormal"/>
    <w:uiPriority w:val="59"/>
    <w:rsid w:val="002372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31E6"/>
    <w:rPr>
      <w:color w:val="0000FF" w:themeColor="hyperlink"/>
      <w:u w:val="single"/>
    </w:rPr>
  </w:style>
  <w:style w:type="character" w:styleId="PlaceholderText">
    <w:name w:val="Placeholder Text"/>
    <w:basedOn w:val="DefaultParagraphFont"/>
    <w:uiPriority w:val="99"/>
    <w:semiHidden/>
    <w:rsid w:val="0092072D"/>
    <w:rPr>
      <w:color w:val="808080"/>
    </w:rPr>
  </w:style>
  <w:style w:type="character" w:styleId="CommentReference">
    <w:name w:val="annotation reference"/>
    <w:basedOn w:val="DefaultParagraphFont"/>
    <w:uiPriority w:val="99"/>
    <w:semiHidden/>
    <w:unhideWhenUsed/>
    <w:rsid w:val="00B67991"/>
    <w:rPr>
      <w:sz w:val="18"/>
      <w:szCs w:val="18"/>
    </w:rPr>
  </w:style>
  <w:style w:type="paragraph" w:styleId="CommentText">
    <w:name w:val="annotation text"/>
    <w:basedOn w:val="Normal"/>
    <w:link w:val="CommentTextChar"/>
    <w:uiPriority w:val="99"/>
    <w:semiHidden/>
    <w:unhideWhenUsed/>
    <w:rsid w:val="00B67991"/>
    <w:pPr>
      <w:spacing w:line="240" w:lineRule="auto"/>
    </w:pPr>
    <w:rPr>
      <w:sz w:val="24"/>
      <w:szCs w:val="24"/>
    </w:rPr>
  </w:style>
  <w:style w:type="character" w:customStyle="1" w:styleId="CommentTextChar">
    <w:name w:val="Comment Text Char"/>
    <w:basedOn w:val="DefaultParagraphFont"/>
    <w:link w:val="CommentText"/>
    <w:uiPriority w:val="99"/>
    <w:semiHidden/>
    <w:rsid w:val="00B67991"/>
    <w:rPr>
      <w:sz w:val="24"/>
      <w:szCs w:val="24"/>
    </w:rPr>
  </w:style>
  <w:style w:type="paragraph" w:styleId="CommentSubject">
    <w:name w:val="annotation subject"/>
    <w:basedOn w:val="CommentText"/>
    <w:next w:val="CommentText"/>
    <w:link w:val="CommentSubjectChar"/>
    <w:uiPriority w:val="99"/>
    <w:semiHidden/>
    <w:unhideWhenUsed/>
    <w:rsid w:val="00B67991"/>
    <w:rPr>
      <w:b/>
      <w:bCs/>
      <w:sz w:val="20"/>
      <w:szCs w:val="20"/>
    </w:rPr>
  </w:style>
  <w:style w:type="character" w:customStyle="1" w:styleId="CommentSubjectChar">
    <w:name w:val="Comment Subject Char"/>
    <w:basedOn w:val="CommentTextChar"/>
    <w:link w:val="CommentSubject"/>
    <w:uiPriority w:val="99"/>
    <w:semiHidden/>
    <w:rsid w:val="00B67991"/>
    <w:rPr>
      <w:b/>
      <w:bCs/>
      <w:sz w:val="20"/>
      <w:szCs w:val="20"/>
    </w:rPr>
  </w:style>
  <w:style w:type="paragraph" w:styleId="Header">
    <w:name w:val="header"/>
    <w:basedOn w:val="Normal"/>
    <w:link w:val="HeaderChar"/>
    <w:uiPriority w:val="99"/>
    <w:unhideWhenUsed/>
    <w:rsid w:val="00343095"/>
    <w:pPr>
      <w:tabs>
        <w:tab w:val="center" w:pos="4320"/>
        <w:tab w:val="right" w:pos="8640"/>
      </w:tabs>
      <w:spacing w:after="0" w:line="240" w:lineRule="auto"/>
    </w:pPr>
  </w:style>
  <w:style w:type="character" w:customStyle="1" w:styleId="HeaderChar">
    <w:name w:val="Header Char"/>
    <w:basedOn w:val="DefaultParagraphFont"/>
    <w:link w:val="Header"/>
    <w:uiPriority w:val="99"/>
    <w:rsid w:val="00343095"/>
  </w:style>
  <w:style w:type="paragraph" w:styleId="Footer">
    <w:name w:val="footer"/>
    <w:basedOn w:val="Normal"/>
    <w:link w:val="FooterChar"/>
    <w:uiPriority w:val="99"/>
    <w:unhideWhenUsed/>
    <w:rsid w:val="00343095"/>
    <w:pPr>
      <w:tabs>
        <w:tab w:val="center" w:pos="4320"/>
        <w:tab w:val="right" w:pos="8640"/>
      </w:tabs>
      <w:spacing w:after="0" w:line="240" w:lineRule="auto"/>
    </w:pPr>
  </w:style>
  <w:style w:type="character" w:customStyle="1" w:styleId="FooterChar">
    <w:name w:val="Footer Char"/>
    <w:basedOn w:val="DefaultParagraphFont"/>
    <w:link w:val="Footer"/>
    <w:uiPriority w:val="99"/>
    <w:rsid w:val="0034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634521">
      <w:bodyDiv w:val="1"/>
      <w:marLeft w:val="0"/>
      <w:marRight w:val="0"/>
      <w:marTop w:val="0"/>
      <w:marBottom w:val="0"/>
      <w:divBdr>
        <w:top w:val="none" w:sz="0" w:space="0" w:color="auto"/>
        <w:left w:val="none" w:sz="0" w:space="0" w:color="auto"/>
        <w:bottom w:val="none" w:sz="0" w:space="0" w:color="auto"/>
        <w:right w:val="none" w:sz="0" w:space="0" w:color="auto"/>
      </w:divBdr>
    </w:div>
    <w:div w:id="1251231626">
      <w:bodyDiv w:val="1"/>
      <w:marLeft w:val="0"/>
      <w:marRight w:val="0"/>
      <w:marTop w:val="0"/>
      <w:marBottom w:val="0"/>
      <w:divBdr>
        <w:top w:val="none" w:sz="0" w:space="0" w:color="auto"/>
        <w:left w:val="none" w:sz="0" w:space="0" w:color="auto"/>
        <w:bottom w:val="none" w:sz="0" w:space="0" w:color="auto"/>
        <w:right w:val="none" w:sz="0" w:space="0" w:color="auto"/>
      </w:divBdr>
    </w:div>
    <w:div w:id="1824465212">
      <w:bodyDiv w:val="1"/>
      <w:marLeft w:val="0"/>
      <w:marRight w:val="0"/>
      <w:marTop w:val="0"/>
      <w:marBottom w:val="0"/>
      <w:divBdr>
        <w:top w:val="none" w:sz="0" w:space="0" w:color="auto"/>
        <w:left w:val="none" w:sz="0" w:space="0" w:color="auto"/>
        <w:bottom w:val="none" w:sz="0" w:space="0" w:color="auto"/>
        <w:right w:val="none" w:sz="0" w:space="0" w:color="auto"/>
      </w:divBdr>
      <w:divsChild>
        <w:div w:id="1446928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E4271503E4C84B943F8E5BD0886952"/>
        <w:category>
          <w:name w:val="General"/>
          <w:gallery w:val="placeholder"/>
        </w:category>
        <w:types>
          <w:type w:val="bbPlcHdr"/>
        </w:types>
        <w:behaviors>
          <w:behavior w:val="content"/>
        </w:behaviors>
        <w:guid w:val="{C6AD5D5D-5FAC-1544-8982-AE307204853D}"/>
      </w:docPartPr>
      <w:docPartBody>
        <w:p w14:paraId="1B2585B7" w14:textId="7EFC4515" w:rsidR="00F97D75" w:rsidRDefault="007654B6" w:rsidP="007654B6">
          <w:pPr>
            <w:pStyle w:val="C2E4271503E4C84B943F8E5BD0886952"/>
          </w:pPr>
          <w:r>
            <w:t>[Type text]</w:t>
          </w:r>
        </w:p>
      </w:docPartBody>
    </w:docPart>
    <w:docPart>
      <w:docPartPr>
        <w:name w:val="A95173F9ACC623428FB45E0D7CFE3B95"/>
        <w:category>
          <w:name w:val="General"/>
          <w:gallery w:val="placeholder"/>
        </w:category>
        <w:types>
          <w:type w:val="bbPlcHdr"/>
        </w:types>
        <w:behaviors>
          <w:behavior w:val="content"/>
        </w:behaviors>
        <w:guid w:val="{B0FF013A-BFD1-4D4B-8E27-D7E8D1A06670}"/>
      </w:docPartPr>
      <w:docPartBody>
        <w:p w14:paraId="7DD807D1" w14:textId="42FA880F" w:rsidR="00F97D75" w:rsidRDefault="007654B6" w:rsidP="007654B6">
          <w:pPr>
            <w:pStyle w:val="A95173F9ACC623428FB45E0D7CFE3B95"/>
          </w:pPr>
          <w:r>
            <w:t>[Type text]</w:t>
          </w:r>
        </w:p>
      </w:docPartBody>
    </w:docPart>
    <w:docPart>
      <w:docPartPr>
        <w:name w:val="D0B259906FFE7A41BB2354EBDCA724E4"/>
        <w:category>
          <w:name w:val="General"/>
          <w:gallery w:val="placeholder"/>
        </w:category>
        <w:types>
          <w:type w:val="bbPlcHdr"/>
        </w:types>
        <w:behaviors>
          <w:behavior w:val="content"/>
        </w:behaviors>
        <w:guid w:val="{1D312EE4-3E25-3B47-8600-11E47936C102}"/>
      </w:docPartPr>
      <w:docPartBody>
        <w:p w14:paraId="39DFBA2C" w14:textId="655B691E" w:rsidR="00F97D75" w:rsidRDefault="007654B6" w:rsidP="007654B6">
          <w:pPr>
            <w:pStyle w:val="D0B259906FFE7A41BB2354EBDCA724E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Gill Sans">
    <w:panose1 w:val="020B0502020104020203"/>
    <w:charset w:val="00"/>
    <w:family w:val="auto"/>
    <w:pitch w:val="variable"/>
    <w:sig w:usb0="80000267" w:usb1="00000000" w:usb2="00000000" w:usb3="00000000" w:csb0="000001F7"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B6"/>
    <w:rsid w:val="0058130C"/>
    <w:rsid w:val="007654B6"/>
    <w:rsid w:val="00F97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E4271503E4C84B943F8E5BD0886952">
    <w:name w:val="C2E4271503E4C84B943F8E5BD0886952"/>
    <w:rsid w:val="007654B6"/>
  </w:style>
  <w:style w:type="paragraph" w:customStyle="1" w:styleId="A95173F9ACC623428FB45E0D7CFE3B95">
    <w:name w:val="A95173F9ACC623428FB45E0D7CFE3B95"/>
    <w:rsid w:val="007654B6"/>
  </w:style>
  <w:style w:type="paragraph" w:customStyle="1" w:styleId="D0B259906FFE7A41BB2354EBDCA724E4">
    <w:name w:val="D0B259906FFE7A41BB2354EBDCA724E4"/>
    <w:rsid w:val="007654B6"/>
  </w:style>
  <w:style w:type="paragraph" w:customStyle="1" w:styleId="D7094689AD6B0742A17FE7E620F72B47">
    <w:name w:val="D7094689AD6B0742A17FE7E620F72B47"/>
    <w:rsid w:val="007654B6"/>
  </w:style>
  <w:style w:type="paragraph" w:customStyle="1" w:styleId="1C5E02FBB142F74FBC1084A98D1D0AB7">
    <w:name w:val="1C5E02FBB142F74FBC1084A98D1D0AB7"/>
    <w:rsid w:val="007654B6"/>
  </w:style>
  <w:style w:type="paragraph" w:customStyle="1" w:styleId="512743A39862674EB96BA3F9458D4EF6">
    <w:name w:val="512743A39862674EB96BA3F9458D4EF6"/>
    <w:rsid w:val="007654B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E4271503E4C84B943F8E5BD0886952">
    <w:name w:val="C2E4271503E4C84B943F8E5BD0886952"/>
    <w:rsid w:val="007654B6"/>
  </w:style>
  <w:style w:type="paragraph" w:customStyle="1" w:styleId="A95173F9ACC623428FB45E0D7CFE3B95">
    <w:name w:val="A95173F9ACC623428FB45E0D7CFE3B95"/>
    <w:rsid w:val="007654B6"/>
  </w:style>
  <w:style w:type="paragraph" w:customStyle="1" w:styleId="D0B259906FFE7A41BB2354EBDCA724E4">
    <w:name w:val="D0B259906FFE7A41BB2354EBDCA724E4"/>
    <w:rsid w:val="007654B6"/>
  </w:style>
  <w:style w:type="paragraph" w:customStyle="1" w:styleId="D7094689AD6B0742A17FE7E620F72B47">
    <w:name w:val="D7094689AD6B0742A17FE7E620F72B47"/>
    <w:rsid w:val="007654B6"/>
  </w:style>
  <w:style w:type="paragraph" w:customStyle="1" w:styleId="1C5E02FBB142F74FBC1084A98D1D0AB7">
    <w:name w:val="1C5E02FBB142F74FBC1084A98D1D0AB7"/>
    <w:rsid w:val="007654B6"/>
  </w:style>
  <w:style w:type="paragraph" w:customStyle="1" w:styleId="512743A39862674EB96BA3F9458D4EF6">
    <w:name w:val="512743A39862674EB96BA3F9458D4EF6"/>
    <w:rsid w:val="007654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CDB2B-50DD-984E-8BB5-D06EBDEC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838</Words>
  <Characters>4783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Westendorf</dc:creator>
  <cp:lastModifiedBy>Emily Raskin</cp:lastModifiedBy>
  <cp:revision>3</cp:revision>
  <cp:lastPrinted>2015-08-24T19:08:00Z</cp:lastPrinted>
  <dcterms:created xsi:type="dcterms:W3CDTF">2015-08-24T19:09:00Z</dcterms:created>
  <dcterms:modified xsi:type="dcterms:W3CDTF">2015-08-24T19:11:00Z</dcterms:modified>
</cp:coreProperties>
</file>